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8DD4D0" w14:textId="77777777" w:rsidR="00CB167D" w:rsidRPr="00B949A8" w:rsidRDefault="00CB167D" w:rsidP="00DA7C08">
      <w:pPr>
        <w:widowControl w:val="0"/>
        <w:autoSpaceDE w:val="0"/>
        <w:autoSpaceDN w:val="0"/>
        <w:adjustRightInd w:val="0"/>
        <w:jc w:val="center"/>
        <w:rPr>
          <w:rFonts w:ascii="Arial Narrow" w:hAnsi="Arial Narrow"/>
          <w:b/>
          <w:sz w:val="22"/>
          <w:szCs w:val="22"/>
        </w:rPr>
      </w:pPr>
    </w:p>
    <w:p w14:paraId="3E2A0342" w14:textId="77777777" w:rsidR="00CB167D" w:rsidRPr="00B949A8" w:rsidRDefault="00CB167D" w:rsidP="00DA7C08">
      <w:pPr>
        <w:jc w:val="center"/>
        <w:rPr>
          <w:rFonts w:ascii="Arial Narrow" w:hAnsi="Arial Narrow"/>
          <w:b/>
          <w:sz w:val="22"/>
          <w:szCs w:val="22"/>
        </w:rPr>
      </w:pPr>
      <w:r w:rsidRPr="00B949A8">
        <w:rPr>
          <w:rFonts w:ascii="Arial Narrow" w:hAnsi="Arial Narrow"/>
          <w:b/>
          <w:sz w:val="22"/>
          <w:szCs w:val="22"/>
        </w:rPr>
        <w:t>Opis predmetu zákazky</w:t>
      </w:r>
    </w:p>
    <w:p w14:paraId="62120EB5" w14:textId="7639D66E" w:rsidR="00CB167D" w:rsidRPr="00B949A8" w:rsidRDefault="00CB167D" w:rsidP="00DA7C08">
      <w:pPr>
        <w:widowControl w:val="0"/>
        <w:autoSpaceDE w:val="0"/>
        <w:autoSpaceDN w:val="0"/>
        <w:adjustRightInd w:val="0"/>
        <w:jc w:val="center"/>
        <w:rPr>
          <w:rFonts w:ascii="Arial Narrow" w:hAnsi="Arial Narrow"/>
          <w:b/>
          <w:sz w:val="22"/>
          <w:szCs w:val="22"/>
        </w:rPr>
      </w:pPr>
    </w:p>
    <w:p w14:paraId="71FF4850" w14:textId="38F80E48" w:rsidR="00DB6A9B" w:rsidRPr="00B949A8" w:rsidRDefault="00CB167D" w:rsidP="00DB6A9B">
      <w:pPr>
        <w:pStyle w:val="Odsekzoznamu"/>
        <w:numPr>
          <w:ilvl w:val="0"/>
          <w:numId w:val="7"/>
        </w:numPr>
        <w:shd w:val="clear" w:color="auto" w:fill="FFFFFF"/>
        <w:tabs>
          <w:tab w:val="clear" w:pos="2160"/>
          <w:tab w:val="clear" w:pos="2880"/>
          <w:tab w:val="clear" w:pos="4500"/>
        </w:tabs>
        <w:rPr>
          <w:rFonts w:ascii="Arial Narrow" w:hAnsi="Arial Narrow"/>
          <w:b/>
          <w:sz w:val="22"/>
          <w:szCs w:val="22"/>
        </w:rPr>
      </w:pPr>
      <w:r w:rsidRPr="00B949A8">
        <w:rPr>
          <w:rFonts w:ascii="Arial Narrow" w:hAnsi="Arial Narrow"/>
          <w:b/>
          <w:sz w:val="22"/>
          <w:szCs w:val="22"/>
        </w:rPr>
        <w:t>Všeobecné vymedzenie predmetu zákazky</w:t>
      </w:r>
    </w:p>
    <w:p w14:paraId="1F48BF18" w14:textId="77777777" w:rsidR="00DB6A9B" w:rsidRPr="00B949A8" w:rsidRDefault="00DB6A9B" w:rsidP="00DB6A9B">
      <w:pPr>
        <w:pStyle w:val="Odsekzoznamu"/>
        <w:shd w:val="clear" w:color="auto" w:fill="FFFFFF"/>
        <w:tabs>
          <w:tab w:val="clear" w:pos="2160"/>
          <w:tab w:val="clear" w:pos="2880"/>
          <w:tab w:val="clear" w:pos="4500"/>
        </w:tabs>
        <w:ind w:left="360"/>
        <w:rPr>
          <w:rFonts w:ascii="Arial Narrow" w:hAnsi="Arial Narrow"/>
          <w:b/>
          <w:sz w:val="22"/>
          <w:szCs w:val="22"/>
        </w:rPr>
      </w:pPr>
    </w:p>
    <w:p w14:paraId="45ED8B19" w14:textId="71D0E13E" w:rsidR="00DB6A9B" w:rsidRPr="00B949A8" w:rsidRDefault="00DB6A9B" w:rsidP="00E83F1E">
      <w:pPr>
        <w:pStyle w:val="Odsekzoznamu"/>
        <w:numPr>
          <w:ilvl w:val="1"/>
          <w:numId w:val="7"/>
        </w:numPr>
        <w:shd w:val="clear" w:color="auto" w:fill="FFFFFF"/>
        <w:tabs>
          <w:tab w:val="clear" w:pos="2160"/>
          <w:tab w:val="clear" w:pos="2880"/>
          <w:tab w:val="clear" w:pos="4500"/>
        </w:tabs>
        <w:jc w:val="both"/>
        <w:rPr>
          <w:rFonts w:ascii="Arial Narrow" w:hAnsi="Arial Narrow"/>
          <w:b/>
          <w:sz w:val="22"/>
          <w:szCs w:val="22"/>
        </w:rPr>
      </w:pPr>
      <w:r w:rsidRPr="00B949A8">
        <w:rPr>
          <w:rFonts w:ascii="Arial Narrow" w:hAnsi="Arial Narrow"/>
          <w:sz w:val="22"/>
          <w:szCs w:val="22"/>
        </w:rPr>
        <w:t xml:space="preserve">Predmetom zákazky je </w:t>
      </w:r>
      <w:r w:rsidR="00F070A0" w:rsidRPr="00B949A8">
        <w:rPr>
          <w:rFonts w:ascii="Arial Narrow" w:hAnsi="Arial Narrow"/>
          <w:sz w:val="22"/>
          <w:szCs w:val="22"/>
        </w:rPr>
        <w:t xml:space="preserve">obstaranie </w:t>
      </w:r>
      <w:r w:rsidRPr="00B949A8">
        <w:rPr>
          <w:rFonts w:ascii="Arial Narrow" w:hAnsi="Arial Narrow"/>
          <w:sz w:val="22"/>
          <w:szCs w:val="22"/>
        </w:rPr>
        <w:t>prístup</w:t>
      </w:r>
      <w:r w:rsidR="00F070A0" w:rsidRPr="00B949A8">
        <w:rPr>
          <w:rFonts w:ascii="Arial Narrow" w:hAnsi="Arial Narrow"/>
          <w:sz w:val="22"/>
          <w:szCs w:val="22"/>
        </w:rPr>
        <w:t>u</w:t>
      </w:r>
      <w:r w:rsidRPr="00B949A8">
        <w:rPr>
          <w:rFonts w:ascii="Arial Narrow" w:hAnsi="Arial Narrow"/>
          <w:sz w:val="22"/>
          <w:szCs w:val="22"/>
        </w:rPr>
        <w:t xml:space="preserve"> k automatizovanému analytickému nástroju na identifikáciu informačných operácií.</w:t>
      </w:r>
    </w:p>
    <w:p w14:paraId="3DA5CAC6" w14:textId="77777777" w:rsidR="00DB6A9B" w:rsidRPr="00B949A8" w:rsidRDefault="00DB6A9B" w:rsidP="00E83F1E">
      <w:pPr>
        <w:pStyle w:val="Odsekzoznamu"/>
        <w:numPr>
          <w:ilvl w:val="1"/>
          <w:numId w:val="7"/>
        </w:numPr>
        <w:shd w:val="clear" w:color="auto" w:fill="FFFFFF"/>
        <w:tabs>
          <w:tab w:val="clear" w:pos="2160"/>
          <w:tab w:val="clear" w:pos="2880"/>
          <w:tab w:val="clear" w:pos="4500"/>
        </w:tabs>
        <w:jc w:val="both"/>
        <w:rPr>
          <w:rFonts w:ascii="Arial Narrow" w:hAnsi="Arial Narrow"/>
          <w:b/>
          <w:sz w:val="22"/>
          <w:szCs w:val="22"/>
        </w:rPr>
      </w:pPr>
      <w:r w:rsidRPr="00B949A8">
        <w:rPr>
          <w:rFonts w:ascii="Arial Narrow" w:hAnsi="Arial Narrow"/>
          <w:sz w:val="22"/>
          <w:szCs w:val="22"/>
        </w:rPr>
        <w:t xml:space="preserve">Analytický nástroj disponuje funkcionalitami zabezpečujúcimi automatizovaným spôsobom monitorovať a vyhodnocovať obsah na vybraných webových stránkach (s dôrazom na slovenský jazyk) a sociálnych sieťach, ktorých zber a uchovávanie je v súlade s pravidlami prevádzkovateľa príslušnej sociálnej siete. </w:t>
      </w:r>
    </w:p>
    <w:p w14:paraId="389175D4" w14:textId="77777777" w:rsidR="00DB6A9B" w:rsidRPr="00B949A8" w:rsidRDefault="00DB6A9B" w:rsidP="00E83F1E">
      <w:pPr>
        <w:pStyle w:val="Odsekzoznamu"/>
        <w:numPr>
          <w:ilvl w:val="1"/>
          <w:numId w:val="7"/>
        </w:numPr>
        <w:shd w:val="clear" w:color="auto" w:fill="FFFFFF"/>
        <w:tabs>
          <w:tab w:val="clear" w:pos="2160"/>
          <w:tab w:val="clear" w:pos="2880"/>
          <w:tab w:val="clear" w:pos="4500"/>
        </w:tabs>
        <w:jc w:val="both"/>
        <w:rPr>
          <w:rFonts w:ascii="Arial Narrow" w:hAnsi="Arial Narrow"/>
          <w:b/>
          <w:sz w:val="22"/>
          <w:szCs w:val="22"/>
        </w:rPr>
      </w:pPr>
      <w:r w:rsidRPr="00B949A8">
        <w:rPr>
          <w:rFonts w:ascii="Arial Narrow" w:hAnsi="Arial Narrow"/>
          <w:sz w:val="22"/>
          <w:szCs w:val="22"/>
        </w:rPr>
        <w:t>Ďalej disponuje funkcionalitami zabezpečujúcimi monitorovanie a analyzovanie šírenia dezinformácií a </w:t>
      </w:r>
      <w:proofErr w:type="spellStart"/>
      <w:r w:rsidRPr="00B949A8">
        <w:rPr>
          <w:rFonts w:ascii="Arial Narrow" w:hAnsi="Arial Narrow"/>
          <w:sz w:val="22"/>
          <w:szCs w:val="22"/>
        </w:rPr>
        <w:t>misinformácií</w:t>
      </w:r>
      <w:proofErr w:type="spellEnd"/>
      <w:r w:rsidRPr="00B949A8">
        <w:rPr>
          <w:rFonts w:ascii="Arial Narrow" w:hAnsi="Arial Narrow"/>
          <w:sz w:val="22"/>
          <w:szCs w:val="22"/>
        </w:rPr>
        <w:t xml:space="preserve">, s nimi spojenými </w:t>
      </w:r>
      <w:proofErr w:type="spellStart"/>
      <w:r w:rsidRPr="00B949A8">
        <w:rPr>
          <w:rFonts w:ascii="Arial Narrow" w:hAnsi="Arial Narrow"/>
          <w:sz w:val="22"/>
          <w:szCs w:val="22"/>
        </w:rPr>
        <w:t>naratívmi</w:t>
      </w:r>
      <w:proofErr w:type="spellEnd"/>
      <w:r w:rsidRPr="00B949A8">
        <w:rPr>
          <w:rFonts w:ascii="Arial Narrow" w:hAnsi="Arial Narrow"/>
          <w:sz w:val="22"/>
          <w:szCs w:val="22"/>
        </w:rPr>
        <w:t xml:space="preserve"> a funkcionalitami vizualizovať prepojenia a rozsah prepojení medzi verejnými účtami na sociálnych sieťach.</w:t>
      </w:r>
    </w:p>
    <w:p w14:paraId="182F3422" w14:textId="77777777" w:rsidR="00DB6A9B" w:rsidRPr="00B949A8" w:rsidRDefault="00DB6A9B" w:rsidP="00E83F1E">
      <w:pPr>
        <w:pStyle w:val="Odsekzoznamu"/>
        <w:numPr>
          <w:ilvl w:val="1"/>
          <w:numId w:val="7"/>
        </w:numPr>
        <w:shd w:val="clear" w:color="auto" w:fill="FFFFFF"/>
        <w:tabs>
          <w:tab w:val="clear" w:pos="2160"/>
          <w:tab w:val="clear" w:pos="2880"/>
          <w:tab w:val="clear" w:pos="4500"/>
        </w:tabs>
        <w:jc w:val="both"/>
        <w:rPr>
          <w:rFonts w:ascii="Arial Narrow" w:hAnsi="Arial Narrow"/>
          <w:b/>
          <w:sz w:val="22"/>
          <w:szCs w:val="22"/>
        </w:rPr>
      </w:pPr>
      <w:r w:rsidRPr="00B949A8">
        <w:rPr>
          <w:rFonts w:ascii="Arial Narrow" w:hAnsi="Arial Narrow"/>
          <w:sz w:val="22"/>
          <w:szCs w:val="22"/>
        </w:rPr>
        <w:t xml:space="preserve">Zároveň disponuje funkcionalitou, ktorá na základe používateľom nastavených kritérií vytvorí mechanizmus na podporu včasného varovania pred informačnými operáciami a šíriacim sa škodlivým obsahom. </w:t>
      </w:r>
    </w:p>
    <w:p w14:paraId="79D4E64A" w14:textId="4A365FC0" w:rsidR="00DB6A9B" w:rsidRPr="00B949A8" w:rsidRDefault="00DB6A9B" w:rsidP="00E83F1E">
      <w:pPr>
        <w:pStyle w:val="Odsekzoznamu"/>
        <w:numPr>
          <w:ilvl w:val="1"/>
          <w:numId w:val="7"/>
        </w:numPr>
        <w:shd w:val="clear" w:color="auto" w:fill="FFFFFF"/>
        <w:tabs>
          <w:tab w:val="clear" w:pos="2160"/>
          <w:tab w:val="clear" w:pos="2880"/>
          <w:tab w:val="clear" w:pos="4500"/>
        </w:tabs>
        <w:jc w:val="both"/>
        <w:rPr>
          <w:rFonts w:ascii="Arial Narrow" w:hAnsi="Arial Narrow"/>
          <w:b/>
          <w:sz w:val="22"/>
          <w:szCs w:val="22"/>
        </w:rPr>
      </w:pPr>
      <w:r w:rsidRPr="00B949A8">
        <w:rPr>
          <w:rFonts w:ascii="Arial Narrow" w:hAnsi="Arial Narrow"/>
          <w:sz w:val="22"/>
          <w:szCs w:val="22"/>
        </w:rPr>
        <w:t xml:space="preserve">Prístup k analytickému nástroju bude dodaný v podobe poskytnutia </w:t>
      </w:r>
      <w:r w:rsidR="00CD2989" w:rsidRPr="00B949A8">
        <w:rPr>
          <w:rFonts w:ascii="Arial Narrow" w:hAnsi="Arial Narrow"/>
          <w:sz w:val="22"/>
          <w:szCs w:val="22"/>
        </w:rPr>
        <w:t xml:space="preserve">predpokladaného počtu </w:t>
      </w:r>
      <w:r w:rsidRPr="00B949A8">
        <w:rPr>
          <w:rFonts w:ascii="Arial Narrow" w:hAnsi="Arial Narrow"/>
          <w:sz w:val="22"/>
          <w:szCs w:val="22"/>
        </w:rPr>
        <w:t xml:space="preserve">37 licencií, zaškolenia všetkých nových užívateľov spolu s vytvorením vzorových, preddefinovaných </w:t>
      </w:r>
      <w:proofErr w:type="spellStart"/>
      <w:r w:rsidRPr="00B949A8">
        <w:rPr>
          <w:rFonts w:ascii="Arial Narrow" w:hAnsi="Arial Narrow"/>
          <w:sz w:val="22"/>
          <w:szCs w:val="22"/>
        </w:rPr>
        <w:t>dashboardov</w:t>
      </w:r>
      <w:proofErr w:type="spellEnd"/>
      <w:r w:rsidRPr="00B949A8">
        <w:rPr>
          <w:rFonts w:ascii="Arial Narrow" w:hAnsi="Arial Narrow"/>
          <w:sz w:val="22"/>
          <w:szCs w:val="22"/>
        </w:rPr>
        <w:t xml:space="preserve"> a následnou kontinuálnou podporou užívateľov v pracovných dňoch vo vopred určených časoch, počas doby trvania projektu</w:t>
      </w:r>
      <w:r w:rsidR="00D9122C" w:rsidRPr="00B949A8">
        <w:rPr>
          <w:rFonts w:ascii="Arial Narrow" w:hAnsi="Arial Narrow"/>
          <w:sz w:val="22"/>
          <w:szCs w:val="22"/>
        </w:rPr>
        <w:t xml:space="preserve"> na ktorú bola uzatvorená čiastková zmluva. </w:t>
      </w:r>
    </w:p>
    <w:p w14:paraId="28286377" w14:textId="7A4E4E7A" w:rsidR="00D94F90" w:rsidRPr="00B949A8" w:rsidRDefault="00DB6A9B" w:rsidP="00D94F90">
      <w:pPr>
        <w:pStyle w:val="Odsekzoznamu"/>
        <w:numPr>
          <w:ilvl w:val="1"/>
          <w:numId w:val="7"/>
        </w:numPr>
        <w:shd w:val="clear" w:color="auto" w:fill="FFFFFF"/>
        <w:tabs>
          <w:tab w:val="clear" w:pos="2160"/>
          <w:tab w:val="clear" w:pos="2880"/>
          <w:tab w:val="clear" w:pos="4500"/>
        </w:tabs>
        <w:jc w:val="both"/>
        <w:rPr>
          <w:rFonts w:ascii="Arial Narrow" w:hAnsi="Arial Narrow"/>
          <w:b/>
          <w:sz w:val="22"/>
          <w:szCs w:val="22"/>
        </w:rPr>
      </w:pPr>
      <w:r w:rsidRPr="00B949A8">
        <w:rPr>
          <w:rFonts w:ascii="Arial Narrow" w:hAnsi="Arial Narrow"/>
          <w:sz w:val="22"/>
          <w:szCs w:val="22"/>
        </w:rPr>
        <w:t>Predmet zákazky môže byť dodaný buď v celku ako jedna platforma alebo ako balík viacerých nástrojov, ktoré sú včlenené do jedného používateľského prostredia</w:t>
      </w:r>
      <w:r w:rsidR="00D94F90" w:rsidRPr="00B949A8">
        <w:rPr>
          <w:rFonts w:ascii="Arial Narrow" w:hAnsi="Arial Narrow"/>
          <w:sz w:val="22"/>
          <w:szCs w:val="22"/>
        </w:rPr>
        <w:t xml:space="preserve">, </w:t>
      </w:r>
      <w:r w:rsidR="00D94F90" w:rsidRPr="00B949A8">
        <w:rPr>
          <w:rFonts w:ascii="Arial Narrow" w:hAnsi="Arial Narrow"/>
          <w:i/>
          <w:sz w:val="22"/>
          <w:szCs w:val="22"/>
        </w:rPr>
        <w:t>pričom prideľovanie užívateľských práv bude viazané na unikátny identifikátor a heslo priradené ku každej licencii. Presný spôsob odovzdania týchto údajov medzi poskytovateľom a objednávateľmi bude upravené v odovzdávacom protokole, ale predpokladá sa forma elektronickej komunikácie s využitím šifrovania. Vzhľadom na podmienku dvoj-faktorovej autentifikácie je zneužitie prístupových práv vylúčené.</w:t>
      </w:r>
      <w:r w:rsidR="00D94F90" w:rsidRPr="00B949A8">
        <w:rPr>
          <w:rFonts w:ascii="Arial Narrow" w:hAnsi="Arial Narrow"/>
          <w:sz w:val="22"/>
          <w:szCs w:val="22"/>
        </w:rPr>
        <w:t xml:space="preserve"> </w:t>
      </w:r>
    </w:p>
    <w:p w14:paraId="13770887" w14:textId="77777777" w:rsidR="00D94F90" w:rsidRPr="00B949A8" w:rsidRDefault="00D94F90" w:rsidP="00D94F90">
      <w:pPr>
        <w:pStyle w:val="Odsekzoznamu"/>
        <w:shd w:val="clear" w:color="auto" w:fill="FFFFFF"/>
        <w:tabs>
          <w:tab w:val="clear" w:pos="2160"/>
          <w:tab w:val="clear" w:pos="2880"/>
          <w:tab w:val="clear" w:pos="4500"/>
        </w:tabs>
        <w:ind w:left="360"/>
        <w:jc w:val="both"/>
        <w:rPr>
          <w:rFonts w:ascii="Arial Narrow" w:hAnsi="Arial Narrow"/>
          <w:b/>
          <w:sz w:val="22"/>
          <w:szCs w:val="22"/>
        </w:rPr>
      </w:pPr>
    </w:p>
    <w:p w14:paraId="491FDC25" w14:textId="77777777" w:rsidR="00DB6A9B" w:rsidRPr="00B949A8" w:rsidRDefault="00DB6A9B" w:rsidP="00DB6A9B">
      <w:pPr>
        <w:pStyle w:val="Odsekzoznamu"/>
        <w:shd w:val="clear" w:color="auto" w:fill="FFFFFF"/>
        <w:tabs>
          <w:tab w:val="clear" w:pos="2160"/>
          <w:tab w:val="clear" w:pos="2880"/>
          <w:tab w:val="clear" w:pos="4500"/>
        </w:tabs>
        <w:ind w:left="360"/>
        <w:rPr>
          <w:rFonts w:ascii="Arial Narrow" w:hAnsi="Arial Narrow"/>
          <w:b/>
          <w:sz w:val="22"/>
          <w:szCs w:val="22"/>
        </w:rPr>
      </w:pPr>
    </w:p>
    <w:p w14:paraId="7F52EFBA" w14:textId="59719499" w:rsidR="00DB6A9B" w:rsidRPr="00B949A8" w:rsidRDefault="00DB6A9B" w:rsidP="00DB6A9B">
      <w:pPr>
        <w:pStyle w:val="Odsekzoznamu"/>
        <w:numPr>
          <w:ilvl w:val="0"/>
          <w:numId w:val="7"/>
        </w:numPr>
        <w:shd w:val="clear" w:color="auto" w:fill="FFFFFF"/>
        <w:tabs>
          <w:tab w:val="clear" w:pos="2160"/>
          <w:tab w:val="clear" w:pos="2880"/>
          <w:tab w:val="clear" w:pos="4500"/>
        </w:tabs>
        <w:rPr>
          <w:rFonts w:ascii="Arial Narrow" w:hAnsi="Arial Narrow"/>
          <w:b/>
          <w:sz w:val="22"/>
          <w:szCs w:val="22"/>
        </w:rPr>
      </w:pPr>
      <w:r w:rsidRPr="00B949A8">
        <w:rPr>
          <w:rFonts w:ascii="Arial Narrow" w:hAnsi="Arial Narrow"/>
          <w:b/>
          <w:sz w:val="22"/>
          <w:szCs w:val="22"/>
        </w:rPr>
        <w:t>Cieľ</w:t>
      </w:r>
    </w:p>
    <w:p w14:paraId="2BC3AC7B" w14:textId="77777777" w:rsidR="00DB6A9B" w:rsidRPr="00B949A8" w:rsidRDefault="00DB6A9B" w:rsidP="00DB6A9B">
      <w:pPr>
        <w:pStyle w:val="Odsekzoznamu"/>
        <w:ind w:left="426"/>
        <w:rPr>
          <w:rFonts w:ascii="Arial Narrow" w:hAnsi="Arial Narrow"/>
          <w:b/>
          <w:sz w:val="22"/>
          <w:szCs w:val="22"/>
        </w:rPr>
      </w:pPr>
    </w:p>
    <w:p w14:paraId="0CBCB28B" w14:textId="48D72E2D" w:rsidR="00DB6A9B" w:rsidRPr="00B949A8" w:rsidRDefault="00DB6A9B" w:rsidP="00DB6A9B">
      <w:pPr>
        <w:jc w:val="both"/>
        <w:rPr>
          <w:rFonts w:ascii="Arial Narrow" w:hAnsi="Arial Narrow"/>
          <w:sz w:val="22"/>
          <w:szCs w:val="22"/>
        </w:rPr>
      </w:pPr>
      <w:r w:rsidRPr="00B949A8">
        <w:rPr>
          <w:rFonts w:ascii="Arial Narrow" w:hAnsi="Arial Narrow"/>
          <w:sz w:val="22"/>
          <w:szCs w:val="22"/>
        </w:rPr>
        <w:t xml:space="preserve">Cieľom obstarania je etablovanie analytického prístupu v rámci Ministerstva vnútra SR, ale aj ďalších rezortov za účelom monitorovania a vyhodnocovania obsahu na webových stránkach a užívateľmi vytváraných obsahov na sociálnych sieťach, ktoré môžu predstavovať hybridné hrozby v podobe šírenia dezinformácií a vykonávania informačných operácií. Analytický prístup má umožniť jeho užívateľom monitorovanie informačného prostredia vo vybranej časti online priestoru, analýzu šírenia potenciálnych dezinformácií a </w:t>
      </w:r>
      <w:proofErr w:type="spellStart"/>
      <w:r w:rsidRPr="00B949A8">
        <w:rPr>
          <w:rFonts w:ascii="Arial Narrow" w:hAnsi="Arial Narrow"/>
          <w:sz w:val="22"/>
          <w:szCs w:val="22"/>
        </w:rPr>
        <w:t>misinformácií</w:t>
      </w:r>
      <w:proofErr w:type="spellEnd"/>
      <w:r w:rsidRPr="00B949A8">
        <w:rPr>
          <w:rFonts w:ascii="Arial Narrow" w:hAnsi="Arial Narrow"/>
          <w:sz w:val="22"/>
          <w:szCs w:val="22"/>
        </w:rPr>
        <w:t xml:space="preserve"> (a ďalšieho škodlivého obsahu) a s nimi spojených </w:t>
      </w:r>
      <w:proofErr w:type="spellStart"/>
      <w:r w:rsidRPr="00B949A8">
        <w:rPr>
          <w:rFonts w:ascii="Arial Narrow" w:hAnsi="Arial Narrow"/>
          <w:sz w:val="22"/>
          <w:szCs w:val="22"/>
        </w:rPr>
        <w:t>naratívov</w:t>
      </w:r>
      <w:proofErr w:type="spellEnd"/>
      <w:r w:rsidRPr="00B949A8">
        <w:rPr>
          <w:rFonts w:ascii="Arial Narrow" w:hAnsi="Arial Narrow"/>
          <w:sz w:val="22"/>
          <w:szCs w:val="22"/>
        </w:rPr>
        <w:t>. Taktiež má  podrobne vizualizovať prepojenia a rozsah prepojení medzi verejnými účtami na sociálnych sieťach,  za účelom identifikácie informačných komunít a sietí, cez ktoré prúdi zdieľaný obsah. Analytický prístup má zabezpečiť vytvorenie mechanizmu na podporu včasného varovania na základe používateľom nastavených kritérií pred informačnými operáciami a šíriacim sa škodlivým obsahom.</w:t>
      </w:r>
    </w:p>
    <w:p w14:paraId="3E1A3964" w14:textId="6FADBE59" w:rsidR="00DB6A9B" w:rsidRPr="00B949A8" w:rsidRDefault="00DB6A9B" w:rsidP="00DB6A9B">
      <w:pPr>
        <w:rPr>
          <w:rFonts w:ascii="Times New Roman" w:hAnsi="Times New Roman"/>
          <w:b/>
          <w:sz w:val="24"/>
          <w:szCs w:val="24"/>
        </w:rPr>
      </w:pPr>
    </w:p>
    <w:p w14:paraId="776C3F16" w14:textId="6BADB9B4" w:rsidR="00D9122C" w:rsidRPr="00B949A8" w:rsidRDefault="00D9122C" w:rsidP="00DB6A9B">
      <w:pPr>
        <w:rPr>
          <w:rFonts w:ascii="Times New Roman" w:hAnsi="Times New Roman"/>
          <w:b/>
          <w:sz w:val="24"/>
          <w:szCs w:val="24"/>
        </w:rPr>
      </w:pPr>
    </w:p>
    <w:p w14:paraId="57820786" w14:textId="68C3A839" w:rsidR="00D9122C" w:rsidRPr="00B949A8" w:rsidRDefault="00D9122C" w:rsidP="00DB6A9B">
      <w:pPr>
        <w:rPr>
          <w:rFonts w:ascii="Times New Roman" w:hAnsi="Times New Roman"/>
          <w:b/>
          <w:sz w:val="24"/>
          <w:szCs w:val="24"/>
        </w:rPr>
      </w:pPr>
    </w:p>
    <w:p w14:paraId="35196FC5" w14:textId="218DE3F1" w:rsidR="00D9122C" w:rsidRPr="00B949A8" w:rsidRDefault="00D9122C" w:rsidP="00DB6A9B">
      <w:pPr>
        <w:rPr>
          <w:rFonts w:ascii="Times New Roman" w:hAnsi="Times New Roman"/>
          <w:b/>
          <w:sz w:val="24"/>
          <w:szCs w:val="24"/>
        </w:rPr>
      </w:pPr>
    </w:p>
    <w:p w14:paraId="5B6E5E34" w14:textId="172FADCF" w:rsidR="00D9122C" w:rsidRPr="00B949A8" w:rsidRDefault="00D9122C" w:rsidP="00DB6A9B">
      <w:pPr>
        <w:rPr>
          <w:rFonts w:ascii="Times New Roman" w:hAnsi="Times New Roman"/>
          <w:b/>
          <w:sz w:val="24"/>
          <w:szCs w:val="24"/>
        </w:rPr>
      </w:pPr>
    </w:p>
    <w:p w14:paraId="1B2B9041" w14:textId="72142418" w:rsidR="00D9122C" w:rsidRPr="00B949A8" w:rsidRDefault="00D9122C" w:rsidP="00DB6A9B">
      <w:pPr>
        <w:rPr>
          <w:rFonts w:ascii="Times New Roman" w:hAnsi="Times New Roman"/>
          <w:b/>
          <w:sz w:val="24"/>
          <w:szCs w:val="24"/>
        </w:rPr>
      </w:pPr>
    </w:p>
    <w:p w14:paraId="09B9971F" w14:textId="14237B50" w:rsidR="00D9122C" w:rsidRPr="00B949A8" w:rsidRDefault="00D9122C" w:rsidP="00DB6A9B">
      <w:pPr>
        <w:rPr>
          <w:rFonts w:ascii="Times New Roman" w:hAnsi="Times New Roman"/>
          <w:b/>
          <w:sz w:val="24"/>
          <w:szCs w:val="24"/>
        </w:rPr>
      </w:pPr>
    </w:p>
    <w:p w14:paraId="303E7173" w14:textId="583C8CA4" w:rsidR="00D9122C" w:rsidRPr="00B949A8" w:rsidRDefault="00D9122C" w:rsidP="00DB6A9B">
      <w:pPr>
        <w:rPr>
          <w:rFonts w:ascii="Times New Roman" w:hAnsi="Times New Roman"/>
          <w:b/>
          <w:sz w:val="24"/>
          <w:szCs w:val="24"/>
        </w:rPr>
      </w:pPr>
    </w:p>
    <w:p w14:paraId="25EC5D80" w14:textId="0734EF0B" w:rsidR="00D9122C" w:rsidRPr="00B949A8" w:rsidRDefault="00D9122C" w:rsidP="00DB6A9B">
      <w:pPr>
        <w:rPr>
          <w:rFonts w:ascii="Times New Roman" w:hAnsi="Times New Roman"/>
          <w:b/>
          <w:sz w:val="24"/>
          <w:szCs w:val="24"/>
        </w:rPr>
      </w:pPr>
    </w:p>
    <w:p w14:paraId="14C3262E" w14:textId="6AEA4550" w:rsidR="00D9122C" w:rsidRPr="00B949A8" w:rsidRDefault="00D9122C" w:rsidP="00DB6A9B">
      <w:pPr>
        <w:rPr>
          <w:rFonts w:ascii="Times New Roman" w:hAnsi="Times New Roman"/>
          <w:b/>
          <w:sz w:val="24"/>
          <w:szCs w:val="24"/>
        </w:rPr>
      </w:pPr>
    </w:p>
    <w:p w14:paraId="3872074C" w14:textId="1E592D8B" w:rsidR="00D9122C" w:rsidRPr="00B949A8" w:rsidRDefault="00D9122C" w:rsidP="00DB6A9B">
      <w:pPr>
        <w:rPr>
          <w:rFonts w:ascii="Times New Roman" w:hAnsi="Times New Roman"/>
          <w:b/>
          <w:sz w:val="24"/>
          <w:szCs w:val="24"/>
        </w:rPr>
      </w:pPr>
    </w:p>
    <w:p w14:paraId="5E34F02F" w14:textId="0BBC7A16" w:rsidR="00D9122C" w:rsidRPr="00B949A8" w:rsidRDefault="00D9122C" w:rsidP="00DB6A9B">
      <w:pPr>
        <w:rPr>
          <w:rFonts w:ascii="Times New Roman" w:hAnsi="Times New Roman"/>
          <w:b/>
          <w:sz w:val="24"/>
          <w:szCs w:val="24"/>
        </w:rPr>
      </w:pPr>
    </w:p>
    <w:p w14:paraId="58A4440E" w14:textId="762D92D0" w:rsidR="00D9122C" w:rsidRPr="00B949A8" w:rsidRDefault="00D9122C" w:rsidP="00DB6A9B">
      <w:pPr>
        <w:rPr>
          <w:rFonts w:ascii="Times New Roman" w:hAnsi="Times New Roman"/>
          <w:b/>
          <w:sz w:val="24"/>
          <w:szCs w:val="24"/>
        </w:rPr>
      </w:pPr>
    </w:p>
    <w:p w14:paraId="4D6619F7" w14:textId="06773ABA" w:rsidR="00D9122C" w:rsidRPr="00B949A8" w:rsidRDefault="00D9122C" w:rsidP="00DB6A9B">
      <w:pPr>
        <w:rPr>
          <w:rFonts w:ascii="Times New Roman" w:hAnsi="Times New Roman"/>
          <w:b/>
          <w:sz w:val="24"/>
          <w:szCs w:val="24"/>
        </w:rPr>
      </w:pPr>
    </w:p>
    <w:p w14:paraId="2714B682" w14:textId="53DED414" w:rsidR="00D9122C" w:rsidRPr="00B949A8" w:rsidRDefault="00D9122C" w:rsidP="00DB6A9B">
      <w:pPr>
        <w:rPr>
          <w:rFonts w:ascii="Times New Roman" w:hAnsi="Times New Roman"/>
          <w:b/>
          <w:sz w:val="24"/>
          <w:szCs w:val="24"/>
        </w:rPr>
      </w:pPr>
    </w:p>
    <w:p w14:paraId="267AE679" w14:textId="3295FEC3" w:rsidR="00D9122C" w:rsidRPr="00B949A8" w:rsidRDefault="00D9122C" w:rsidP="00DB6A9B">
      <w:pPr>
        <w:rPr>
          <w:rFonts w:ascii="Times New Roman" w:hAnsi="Times New Roman"/>
          <w:b/>
          <w:sz w:val="24"/>
          <w:szCs w:val="24"/>
        </w:rPr>
      </w:pPr>
    </w:p>
    <w:p w14:paraId="3F5B4520" w14:textId="3E47D14F" w:rsidR="00D9122C" w:rsidRPr="00B949A8" w:rsidRDefault="00D9122C" w:rsidP="00DB6A9B">
      <w:pPr>
        <w:rPr>
          <w:rFonts w:ascii="Times New Roman" w:hAnsi="Times New Roman"/>
          <w:b/>
          <w:sz w:val="24"/>
          <w:szCs w:val="24"/>
        </w:rPr>
      </w:pPr>
    </w:p>
    <w:p w14:paraId="095D822F" w14:textId="531EEE04" w:rsidR="00DB6A9B" w:rsidRPr="00B949A8" w:rsidRDefault="00D9122C" w:rsidP="00D9122C">
      <w:pPr>
        <w:tabs>
          <w:tab w:val="clear" w:pos="2160"/>
          <w:tab w:val="clear" w:pos="2880"/>
          <w:tab w:val="clear" w:pos="4500"/>
        </w:tabs>
        <w:rPr>
          <w:rFonts w:ascii="Arial Narrow" w:hAnsi="Arial Narrow"/>
          <w:b/>
          <w:sz w:val="22"/>
          <w:szCs w:val="22"/>
        </w:rPr>
      </w:pPr>
      <w:r w:rsidRPr="00B949A8">
        <w:rPr>
          <w:rFonts w:ascii="Arial Narrow" w:hAnsi="Arial Narrow"/>
          <w:b/>
          <w:sz w:val="22"/>
          <w:szCs w:val="22"/>
        </w:rPr>
        <w:br w:type="page"/>
      </w:r>
    </w:p>
    <w:p w14:paraId="1B839062" w14:textId="77777777" w:rsidR="00D9122C" w:rsidRPr="00B949A8" w:rsidRDefault="00D9122C" w:rsidP="00D9122C">
      <w:pPr>
        <w:pStyle w:val="Odsekzoznamu"/>
        <w:shd w:val="clear" w:color="auto" w:fill="FFFFFF"/>
        <w:tabs>
          <w:tab w:val="clear" w:pos="2160"/>
          <w:tab w:val="clear" w:pos="2880"/>
          <w:tab w:val="clear" w:pos="4500"/>
        </w:tabs>
        <w:ind w:left="360"/>
        <w:rPr>
          <w:rFonts w:ascii="Arial Narrow" w:hAnsi="Arial Narrow"/>
          <w:b/>
          <w:sz w:val="22"/>
          <w:szCs w:val="22"/>
        </w:rPr>
        <w:sectPr w:rsidR="00D9122C" w:rsidRPr="00B949A8" w:rsidSect="00BA571D">
          <w:headerReference w:type="even" r:id="rId8"/>
          <w:headerReference w:type="default" r:id="rId9"/>
          <w:footerReference w:type="default" r:id="rId10"/>
          <w:headerReference w:type="first" r:id="rId11"/>
          <w:pgSz w:w="11906" w:h="16838" w:code="9"/>
          <w:pgMar w:top="1134" w:right="1134" w:bottom="851" w:left="1134" w:header="709" w:footer="567" w:gutter="170"/>
          <w:pgNumType w:start="1" w:chapStyle="1" w:chapSep="period"/>
          <w:cols w:space="720"/>
          <w:titlePg/>
          <w:docGrid w:linePitch="360"/>
        </w:sectPr>
      </w:pPr>
    </w:p>
    <w:p w14:paraId="19FEE012" w14:textId="00B7855A" w:rsidR="00D9122C" w:rsidRPr="00B949A8" w:rsidRDefault="00D9122C" w:rsidP="00D9122C">
      <w:pPr>
        <w:pStyle w:val="Odsekzoznamu"/>
        <w:shd w:val="clear" w:color="auto" w:fill="FFFFFF"/>
        <w:tabs>
          <w:tab w:val="clear" w:pos="2160"/>
          <w:tab w:val="clear" w:pos="2880"/>
          <w:tab w:val="clear" w:pos="4500"/>
        </w:tabs>
        <w:ind w:left="360"/>
        <w:rPr>
          <w:rFonts w:ascii="Arial Narrow" w:hAnsi="Arial Narrow"/>
          <w:b/>
          <w:sz w:val="22"/>
          <w:szCs w:val="22"/>
        </w:rPr>
      </w:pPr>
    </w:p>
    <w:p w14:paraId="47B52A78" w14:textId="4FE83325" w:rsidR="00B44866" w:rsidRPr="00B949A8" w:rsidRDefault="00B44866" w:rsidP="00DB6A9B">
      <w:pPr>
        <w:pStyle w:val="Odsekzoznamu"/>
        <w:numPr>
          <w:ilvl w:val="0"/>
          <w:numId w:val="7"/>
        </w:numPr>
        <w:shd w:val="clear" w:color="auto" w:fill="FFFFFF"/>
        <w:tabs>
          <w:tab w:val="clear" w:pos="2160"/>
          <w:tab w:val="clear" w:pos="2880"/>
          <w:tab w:val="clear" w:pos="4500"/>
        </w:tabs>
        <w:rPr>
          <w:rFonts w:ascii="Arial Narrow" w:hAnsi="Arial Narrow"/>
          <w:b/>
          <w:sz w:val="22"/>
          <w:szCs w:val="22"/>
        </w:rPr>
      </w:pPr>
      <w:r w:rsidRPr="00B949A8">
        <w:rPr>
          <w:rFonts w:ascii="Arial Narrow" w:hAnsi="Arial Narrow"/>
          <w:b/>
          <w:sz w:val="22"/>
          <w:szCs w:val="22"/>
        </w:rPr>
        <w:t>Požadované minimálne technické parametre</w:t>
      </w:r>
    </w:p>
    <w:p w14:paraId="7B9039D8" w14:textId="3270197F" w:rsidR="00F6525A" w:rsidRPr="00B949A8" w:rsidRDefault="00F6525A" w:rsidP="00F6525A">
      <w:pPr>
        <w:shd w:val="clear" w:color="auto" w:fill="FFFFFF"/>
        <w:tabs>
          <w:tab w:val="clear" w:pos="2160"/>
          <w:tab w:val="clear" w:pos="2880"/>
          <w:tab w:val="clear" w:pos="4500"/>
        </w:tabs>
        <w:rPr>
          <w:rFonts w:ascii="Arial Narrow" w:hAnsi="Arial Narrow"/>
          <w:b/>
          <w:sz w:val="22"/>
          <w:szCs w:val="22"/>
        </w:rPr>
      </w:pPr>
    </w:p>
    <w:p w14:paraId="1CB1EB6E" w14:textId="77777777" w:rsidR="00F6525A" w:rsidRPr="00B949A8" w:rsidRDefault="00F6525A" w:rsidP="00F6525A">
      <w:pPr>
        <w:spacing w:line="276" w:lineRule="auto"/>
        <w:contextualSpacing/>
        <w:rPr>
          <w:rFonts w:ascii="Arial Narrow" w:hAnsi="Arial Narrow" w:cs="Arial"/>
          <w:sz w:val="22"/>
          <w:szCs w:val="22"/>
        </w:rPr>
      </w:pPr>
      <w:r w:rsidRPr="00B949A8">
        <w:rPr>
          <w:rFonts w:ascii="Arial Narrow" w:hAnsi="Arial Narrow" w:cs="Arial"/>
          <w:sz w:val="22"/>
          <w:szCs w:val="22"/>
        </w:rPr>
        <w:t>Všetky technické parametre/funkcionality, resp. vlastnosti požadovaného predmetu zákazky uvedené v tabuľke nižšie predstavujú minimálne požiadavky, ktoré musia byť splnené vo vlastnom návrhu plnenia uchádzača.</w:t>
      </w:r>
    </w:p>
    <w:p w14:paraId="56195E0E" w14:textId="20DD1667" w:rsidR="00D9122C" w:rsidRPr="00B949A8" w:rsidRDefault="00D9122C" w:rsidP="00DA7C08">
      <w:pPr>
        <w:pStyle w:val="Odsekzoznamu"/>
        <w:shd w:val="clear" w:color="auto" w:fill="FFFFFF"/>
        <w:tabs>
          <w:tab w:val="clear" w:pos="2160"/>
          <w:tab w:val="clear" w:pos="2880"/>
          <w:tab w:val="clear" w:pos="4500"/>
        </w:tabs>
        <w:ind w:left="360"/>
        <w:rPr>
          <w:rFonts w:ascii="Arial Narrow" w:hAnsi="Arial Narrow"/>
          <w:b/>
          <w:sz w:val="22"/>
          <w:szCs w:val="22"/>
        </w:rPr>
      </w:pPr>
    </w:p>
    <w:tbl>
      <w:tblPr>
        <w:tblW w:w="154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6"/>
        <w:gridCol w:w="5954"/>
        <w:gridCol w:w="5670"/>
        <w:gridCol w:w="1842"/>
      </w:tblGrid>
      <w:tr w:rsidR="00B949A8" w:rsidRPr="00B949A8" w14:paraId="79726E64" w14:textId="77777777" w:rsidTr="00D9122C">
        <w:trPr>
          <w:trHeight w:val="764"/>
        </w:trPr>
        <w:tc>
          <w:tcPr>
            <w:tcW w:w="7900" w:type="dxa"/>
            <w:gridSpan w:val="2"/>
            <w:shd w:val="clear" w:color="auto" w:fill="BFBFBF" w:themeFill="background1" w:themeFillShade="BF"/>
            <w:vAlign w:val="center"/>
          </w:tcPr>
          <w:p w14:paraId="7A08E327" w14:textId="2D59C992" w:rsidR="00F6525A" w:rsidRPr="00B949A8" w:rsidRDefault="00F6525A" w:rsidP="00F6525A">
            <w:pPr>
              <w:pStyle w:val="Default"/>
              <w:rPr>
                <w:rFonts w:ascii="Arial Narrow" w:hAnsi="Arial Narrow"/>
                <w:b/>
                <w:bCs/>
                <w:color w:val="auto"/>
                <w:sz w:val="22"/>
                <w:szCs w:val="22"/>
              </w:rPr>
            </w:pPr>
            <w:r w:rsidRPr="00B949A8">
              <w:rPr>
                <w:rFonts w:ascii="Arial Narrow" w:hAnsi="Arial Narrow"/>
                <w:b/>
                <w:color w:val="auto"/>
              </w:rPr>
              <w:t>Požadovaná min. technická špecifikácia, parametre a funkcionality určené verejným obstarávateľom</w:t>
            </w:r>
          </w:p>
        </w:tc>
        <w:tc>
          <w:tcPr>
            <w:tcW w:w="7512" w:type="dxa"/>
            <w:gridSpan w:val="2"/>
            <w:shd w:val="clear" w:color="auto" w:fill="BFBFBF" w:themeFill="background1" w:themeFillShade="BF"/>
          </w:tcPr>
          <w:p w14:paraId="4B480153" w14:textId="77777777" w:rsidR="00F6525A" w:rsidRPr="00B949A8" w:rsidRDefault="00F6525A" w:rsidP="00F6525A">
            <w:pPr>
              <w:jc w:val="center"/>
              <w:rPr>
                <w:rFonts w:ascii="Arial Narrow" w:hAnsi="Arial Narrow" w:cs="Calibri"/>
                <w:b/>
                <w:bCs/>
                <w:sz w:val="24"/>
                <w:szCs w:val="24"/>
              </w:rPr>
            </w:pPr>
            <w:r w:rsidRPr="00B949A8">
              <w:rPr>
                <w:rFonts w:ascii="Arial Narrow" w:hAnsi="Arial Narrow" w:cs="Calibri"/>
                <w:b/>
                <w:bCs/>
                <w:sz w:val="24"/>
                <w:szCs w:val="24"/>
              </w:rPr>
              <w:t xml:space="preserve">Vlastný návrh plnenia </w:t>
            </w:r>
          </w:p>
          <w:p w14:paraId="2467B8C0" w14:textId="77777777" w:rsidR="00F6525A" w:rsidRPr="00B949A8" w:rsidRDefault="00F6525A" w:rsidP="00F6525A">
            <w:pPr>
              <w:jc w:val="center"/>
              <w:rPr>
                <w:rFonts w:ascii="Arial Narrow" w:hAnsi="Arial Narrow" w:cs="Calibri"/>
                <w:bCs/>
                <w:sz w:val="24"/>
                <w:szCs w:val="24"/>
              </w:rPr>
            </w:pPr>
            <w:r w:rsidRPr="00B949A8">
              <w:rPr>
                <w:rFonts w:ascii="Arial Narrow" w:hAnsi="Arial Narrow" w:cs="Calibri"/>
                <w:bCs/>
                <w:sz w:val="24"/>
                <w:szCs w:val="24"/>
              </w:rPr>
              <w:t>(doplní uchádzač)</w:t>
            </w:r>
          </w:p>
          <w:p w14:paraId="1FAA2E9E" w14:textId="27D06212" w:rsidR="00F6525A" w:rsidRPr="00B949A8" w:rsidRDefault="00F6525A" w:rsidP="00F6525A">
            <w:pPr>
              <w:pStyle w:val="Bezriadkovania"/>
              <w:jc w:val="center"/>
              <w:rPr>
                <w:b/>
                <w:sz w:val="24"/>
                <w:szCs w:val="24"/>
              </w:rPr>
            </w:pPr>
            <w:r w:rsidRPr="00B949A8">
              <w:rPr>
                <w:b/>
                <w:sz w:val="24"/>
                <w:szCs w:val="24"/>
              </w:rPr>
              <w:t xml:space="preserve">Požaduje sa uviesť skutočnú špecifikáciu ponúkaného predmetu zákazky – </w:t>
            </w:r>
            <w:r w:rsidR="003520F0" w:rsidRPr="00B949A8">
              <w:rPr>
                <w:b/>
                <w:sz w:val="24"/>
                <w:szCs w:val="24"/>
              </w:rPr>
              <w:t xml:space="preserve">funkcionality a </w:t>
            </w:r>
            <w:r w:rsidRPr="00B949A8">
              <w:rPr>
                <w:b/>
                <w:sz w:val="24"/>
                <w:szCs w:val="24"/>
              </w:rPr>
              <w:t>parametre.</w:t>
            </w:r>
          </w:p>
          <w:p w14:paraId="41FF47CE" w14:textId="5ECB3884" w:rsidR="00F6525A" w:rsidRPr="00B949A8" w:rsidRDefault="00F6525A" w:rsidP="00F6525A">
            <w:pPr>
              <w:pStyle w:val="Default"/>
              <w:jc w:val="center"/>
              <w:rPr>
                <w:rFonts w:ascii="Arial Narrow" w:hAnsi="Arial Narrow"/>
                <w:b/>
                <w:bCs/>
                <w:color w:val="auto"/>
                <w:sz w:val="22"/>
                <w:szCs w:val="22"/>
              </w:rPr>
            </w:pPr>
            <w:r w:rsidRPr="00B949A8">
              <w:rPr>
                <w:rFonts w:ascii="Arial Narrow" w:hAnsi="Arial Narrow"/>
                <w:b/>
                <w:color w:val="auto"/>
              </w:rPr>
              <w:t>V prípade číselnej hodnoty uviesť jej skutočnú hodnotu</w:t>
            </w:r>
          </w:p>
        </w:tc>
      </w:tr>
      <w:tr w:rsidR="00B949A8" w:rsidRPr="00B949A8" w14:paraId="7D4A422D" w14:textId="77777777" w:rsidTr="00D9122C">
        <w:trPr>
          <w:trHeight w:val="764"/>
        </w:trPr>
        <w:tc>
          <w:tcPr>
            <w:tcW w:w="1946" w:type="dxa"/>
            <w:shd w:val="clear" w:color="auto" w:fill="D9D9D9" w:themeFill="background1" w:themeFillShade="D9"/>
          </w:tcPr>
          <w:p w14:paraId="359C5B03" w14:textId="77777777" w:rsidR="00F6525A" w:rsidRPr="00B949A8" w:rsidRDefault="00F6525A" w:rsidP="00DA7C08">
            <w:pPr>
              <w:pStyle w:val="Default"/>
              <w:rPr>
                <w:rFonts w:ascii="Arial Narrow" w:hAnsi="Arial Narrow"/>
                <w:color w:val="auto"/>
                <w:sz w:val="22"/>
                <w:szCs w:val="22"/>
              </w:rPr>
            </w:pPr>
            <w:r w:rsidRPr="00B949A8">
              <w:rPr>
                <w:rFonts w:ascii="Arial Narrow" w:hAnsi="Arial Narrow"/>
                <w:b/>
                <w:bCs/>
                <w:color w:val="auto"/>
                <w:sz w:val="22"/>
                <w:szCs w:val="22"/>
              </w:rPr>
              <w:t xml:space="preserve">Popis parametra / výbavy </w:t>
            </w:r>
          </w:p>
        </w:tc>
        <w:tc>
          <w:tcPr>
            <w:tcW w:w="5954" w:type="dxa"/>
            <w:shd w:val="clear" w:color="auto" w:fill="D9D9D9" w:themeFill="background1" w:themeFillShade="D9"/>
          </w:tcPr>
          <w:p w14:paraId="4A5C606D" w14:textId="77777777" w:rsidR="00F6525A" w:rsidRPr="00B949A8" w:rsidRDefault="00F6525A" w:rsidP="00DA7C08">
            <w:pPr>
              <w:pStyle w:val="Default"/>
              <w:rPr>
                <w:rFonts w:ascii="Arial Narrow" w:hAnsi="Arial Narrow"/>
                <w:color w:val="auto"/>
                <w:sz w:val="22"/>
                <w:szCs w:val="22"/>
              </w:rPr>
            </w:pPr>
            <w:r w:rsidRPr="00B949A8">
              <w:rPr>
                <w:rFonts w:ascii="Arial Narrow" w:hAnsi="Arial Narrow"/>
                <w:b/>
                <w:bCs/>
                <w:color w:val="auto"/>
                <w:sz w:val="22"/>
                <w:szCs w:val="22"/>
              </w:rPr>
              <w:t xml:space="preserve">Požiadavka verejného obstarávateľa – hodnota parametra </w:t>
            </w:r>
          </w:p>
        </w:tc>
        <w:tc>
          <w:tcPr>
            <w:tcW w:w="5670" w:type="dxa"/>
            <w:shd w:val="clear" w:color="auto" w:fill="D9D9D9" w:themeFill="background1" w:themeFillShade="D9"/>
          </w:tcPr>
          <w:p w14:paraId="246669B3" w14:textId="70DF9416" w:rsidR="00F6525A" w:rsidRPr="00B949A8" w:rsidRDefault="00F6525A" w:rsidP="00F6525A">
            <w:pPr>
              <w:pStyle w:val="Default"/>
              <w:jc w:val="center"/>
              <w:rPr>
                <w:rFonts w:ascii="Arial Narrow" w:hAnsi="Arial Narrow"/>
                <w:color w:val="auto"/>
                <w:sz w:val="22"/>
                <w:szCs w:val="22"/>
              </w:rPr>
            </w:pPr>
            <w:r w:rsidRPr="00B949A8">
              <w:rPr>
                <w:rFonts w:ascii="Arial Narrow" w:hAnsi="Arial Narrow"/>
                <w:b/>
                <w:color w:val="auto"/>
              </w:rPr>
              <w:t>Uchádzač uvedie presnú hodnotu, resp. údaj (číslom a/alebo slovom)</w:t>
            </w:r>
          </w:p>
        </w:tc>
        <w:tc>
          <w:tcPr>
            <w:tcW w:w="1842" w:type="dxa"/>
            <w:shd w:val="clear" w:color="auto" w:fill="D9D9D9" w:themeFill="background1" w:themeFillShade="D9"/>
          </w:tcPr>
          <w:p w14:paraId="54EC035F" w14:textId="525829B8" w:rsidR="00F6525A" w:rsidRPr="00B949A8" w:rsidRDefault="00F6525A" w:rsidP="00F6525A">
            <w:pPr>
              <w:pStyle w:val="Default"/>
              <w:jc w:val="center"/>
              <w:rPr>
                <w:rFonts w:ascii="Arial Narrow" w:hAnsi="Arial Narrow"/>
                <w:color w:val="auto"/>
                <w:sz w:val="22"/>
                <w:szCs w:val="22"/>
              </w:rPr>
            </w:pPr>
            <w:r w:rsidRPr="00B949A8">
              <w:rPr>
                <w:rFonts w:ascii="Arial Narrow" w:hAnsi="Arial Narrow"/>
                <w:b/>
                <w:color w:val="auto"/>
              </w:rPr>
              <w:t>Uchádzač uvedie Áno/Nie</w:t>
            </w:r>
          </w:p>
        </w:tc>
      </w:tr>
      <w:tr w:rsidR="00B949A8" w:rsidRPr="00B949A8" w14:paraId="1A2D1145" w14:textId="77777777" w:rsidTr="00D9122C">
        <w:trPr>
          <w:trHeight w:val="234"/>
        </w:trPr>
        <w:tc>
          <w:tcPr>
            <w:tcW w:w="7900" w:type="dxa"/>
            <w:gridSpan w:val="2"/>
          </w:tcPr>
          <w:p w14:paraId="33FF65B3" w14:textId="689E7194" w:rsidR="000F5BDD" w:rsidRPr="00B949A8" w:rsidRDefault="00DB6A9B" w:rsidP="000F5BDD">
            <w:pPr>
              <w:pStyle w:val="Default"/>
              <w:rPr>
                <w:rFonts w:ascii="Arial Narrow" w:hAnsi="Arial Narrow"/>
                <w:color w:val="auto"/>
                <w:sz w:val="22"/>
                <w:szCs w:val="22"/>
              </w:rPr>
            </w:pPr>
            <w:r w:rsidRPr="00B949A8">
              <w:rPr>
                <w:rFonts w:ascii="Arial Narrow" w:hAnsi="Arial Narrow"/>
                <w:bCs/>
                <w:color w:val="auto"/>
                <w:sz w:val="22"/>
                <w:szCs w:val="22"/>
              </w:rPr>
              <w:t xml:space="preserve">Názov analytického softvéru </w:t>
            </w:r>
          </w:p>
        </w:tc>
        <w:tc>
          <w:tcPr>
            <w:tcW w:w="5670" w:type="dxa"/>
          </w:tcPr>
          <w:p w14:paraId="67ED5386" w14:textId="77777777" w:rsidR="000F5BDD" w:rsidRPr="00B949A8" w:rsidRDefault="000F5BDD" w:rsidP="000F5BDD">
            <w:pPr>
              <w:pStyle w:val="Default"/>
              <w:jc w:val="center"/>
              <w:rPr>
                <w:rFonts w:ascii="Arial Narrow" w:hAnsi="Arial Narrow"/>
                <w:color w:val="auto"/>
                <w:sz w:val="22"/>
                <w:szCs w:val="22"/>
              </w:rPr>
            </w:pPr>
          </w:p>
        </w:tc>
        <w:tc>
          <w:tcPr>
            <w:tcW w:w="1842" w:type="dxa"/>
          </w:tcPr>
          <w:p w14:paraId="16AA312C" w14:textId="3DFF98B2" w:rsidR="000F5BDD" w:rsidRPr="00B949A8" w:rsidRDefault="000F5BDD" w:rsidP="000F5BDD">
            <w:pPr>
              <w:pStyle w:val="Default"/>
              <w:jc w:val="center"/>
              <w:rPr>
                <w:rFonts w:ascii="Arial Narrow" w:hAnsi="Arial Narrow"/>
                <w:b/>
                <w:bCs/>
                <w:color w:val="auto"/>
              </w:rPr>
            </w:pPr>
            <w:r w:rsidRPr="00B949A8">
              <w:rPr>
                <w:rFonts w:ascii="Arial Narrow" w:hAnsi="Arial Narrow"/>
                <w:b/>
                <w:bCs/>
                <w:color w:val="auto"/>
              </w:rPr>
              <w:t>N/A</w:t>
            </w:r>
          </w:p>
        </w:tc>
      </w:tr>
      <w:tr w:rsidR="00B949A8" w:rsidRPr="00B949A8" w14:paraId="2C2F8582" w14:textId="77777777" w:rsidTr="00D9122C">
        <w:trPr>
          <w:trHeight w:val="234"/>
        </w:trPr>
        <w:tc>
          <w:tcPr>
            <w:tcW w:w="1946" w:type="dxa"/>
          </w:tcPr>
          <w:p w14:paraId="4B95A8D3" w14:textId="76877D53" w:rsidR="000F5BDD" w:rsidRPr="00B949A8" w:rsidRDefault="00E0617E" w:rsidP="000F5BDD">
            <w:pPr>
              <w:pStyle w:val="Default"/>
              <w:rPr>
                <w:rFonts w:ascii="Arial Narrow" w:hAnsi="Arial Narrow"/>
                <w:bCs/>
                <w:color w:val="auto"/>
                <w:sz w:val="22"/>
                <w:szCs w:val="22"/>
              </w:rPr>
            </w:pPr>
            <w:r w:rsidRPr="00B949A8">
              <w:rPr>
                <w:rFonts w:ascii="Arial Narrow" w:hAnsi="Arial Narrow"/>
                <w:bCs/>
                <w:color w:val="auto"/>
                <w:sz w:val="22"/>
                <w:szCs w:val="22"/>
              </w:rPr>
              <w:t xml:space="preserve">Predpokladané </w:t>
            </w:r>
            <w:r w:rsidR="000F5BDD" w:rsidRPr="00B949A8">
              <w:rPr>
                <w:rFonts w:ascii="Arial Narrow" w:hAnsi="Arial Narrow"/>
                <w:bCs/>
                <w:color w:val="auto"/>
                <w:sz w:val="22"/>
                <w:szCs w:val="22"/>
              </w:rPr>
              <w:t>Množstvo:</w:t>
            </w:r>
          </w:p>
        </w:tc>
        <w:tc>
          <w:tcPr>
            <w:tcW w:w="5954" w:type="dxa"/>
          </w:tcPr>
          <w:p w14:paraId="477A7181" w14:textId="4739F282" w:rsidR="000F5BDD" w:rsidRPr="00B949A8" w:rsidRDefault="00DB6A9B" w:rsidP="000F5BDD">
            <w:pPr>
              <w:pStyle w:val="Default"/>
              <w:rPr>
                <w:rFonts w:ascii="Arial Narrow" w:hAnsi="Arial Narrow"/>
                <w:color w:val="auto"/>
                <w:sz w:val="22"/>
                <w:szCs w:val="22"/>
              </w:rPr>
            </w:pPr>
            <w:r w:rsidRPr="00B949A8">
              <w:rPr>
                <w:rFonts w:ascii="Arial Narrow" w:hAnsi="Arial Narrow"/>
                <w:color w:val="auto"/>
                <w:sz w:val="22"/>
                <w:szCs w:val="22"/>
              </w:rPr>
              <w:t>37</w:t>
            </w:r>
          </w:p>
        </w:tc>
        <w:tc>
          <w:tcPr>
            <w:tcW w:w="5670" w:type="dxa"/>
          </w:tcPr>
          <w:p w14:paraId="3F614D50" w14:textId="55F5A71B" w:rsidR="000F5BDD" w:rsidRPr="00B949A8" w:rsidRDefault="000F5BDD" w:rsidP="000F5BDD">
            <w:pPr>
              <w:pStyle w:val="Default"/>
              <w:jc w:val="center"/>
              <w:rPr>
                <w:rFonts w:ascii="Arial Narrow" w:hAnsi="Arial Narrow"/>
                <w:color w:val="auto"/>
                <w:sz w:val="22"/>
                <w:szCs w:val="22"/>
              </w:rPr>
            </w:pPr>
            <w:r w:rsidRPr="00B949A8">
              <w:rPr>
                <w:rFonts w:ascii="Arial Narrow" w:hAnsi="Arial Narrow"/>
                <w:b/>
                <w:bCs/>
                <w:color w:val="auto"/>
              </w:rPr>
              <w:t>N/A</w:t>
            </w:r>
          </w:p>
        </w:tc>
        <w:tc>
          <w:tcPr>
            <w:tcW w:w="1842" w:type="dxa"/>
          </w:tcPr>
          <w:p w14:paraId="12DFBBAD" w14:textId="77777777" w:rsidR="000F5BDD" w:rsidRPr="00B949A8" w:rsidRDefault="000F5BDD" w:rsidP="000F5BDD">
            <w:pPr>
              <w:pStyle w:val="Default"/>
              <w:jc w:val="center"/>
              <w:rPr>
                <w:rFonts w:ascii="Arial Narrow" w:hAnsi="Arial Narrow"/>
                <w:b/>
                <w:bCs/>
                <w:color w:val="auto"/>
              </w:rPr>
            </w:pPr>
          </w:p>
        </w:tc>
      </w:tr>
      <w:tr w:rsidR="00B949A8" w:rsidRPr="00B949A8" w14:paraId="3D0C6BC1" w14:textId="77777777" w:rsidTr="00D9122C">
        <w:trPr>
          <w:trHeight w:val="234"/>
        </w:trPr>
        <w:tc>
          <w:tcPr>
            <w:tcW w:w="1946" w:type="dxa"/>
          </w:tcPr>
          <w:p w14:paraId="24D9C36B" w14:textId="7CCA751A" w:rsidR="000F5BDD" w:rsidRPr="00B949A8" w:rsidRDefault="00DB6A9B" w:rsidP="000F5BDD">
            <w:pPr>
              <w:pStyle w:val="Default"/>
              <w:rPr>
                <w:rFonts w:ascii="Arial Narrow" w:hAnsi="Arial Narrow"/>
                <w:color w:val="auto"/>
                <w:sz w:val="22"/>
                <w:szCs w:val="22"/>
              </w:rPr>
            </w:pPr>
            <w:r w:rsidRPr="00B949A8">
              <w:rPr>
                <w:rFonts w:ascii="Arial Narrow" w:hAnsi="Arial Narrow" w:cs="Times New Roman"/>
                <w:b/>
                <w:color w:val="auto"/>
                <w:sz w:val="22"/>
                <w:szCs w:val="22"/>
              </w:rPr>
              <w:t>Prevedenie</w:t>
            </w:r>
          </w:p>
        </w:tc>
        <w:tc>
          <w:tcPr>
            <w:tcW w:w="5954" w:type="dxa"/>
          </w:tcPr>
          <w:p w14:paraId="512A9824" w14:textId="0A93448C" w:rsidR="000F5BDD" w:rsidRPr="00B949A8" w:rsidRDefault="00DB6A9B" w:rsidP="000F5BDD">
            <w:pPr>
              <w:pStyle w:val="Default"/>
              <w:rPr>
                <w:rFonts w:ascii="Arial Narrow" w:hAnsi="Arial Narrow"/>
                <w:color w:val="auto"/>
                <w:sz w:val="22"/>
                <w:szCs w:val="22"/>
              </w:rPr>
            </w:pPr>
            <w:r w:rsidRPr="00B949A8">
              <w:rPr>
                <w:rFonts w:ascii="Arial Narrow" w:hAnsi="Arial Narrow" w:cs="Times New Roman"/>
                <w:color w:val="auto"/>
                <w:sz w:val="22"/>
                <w:szCs w:val="22"/>
              </w:rPr>
              <w:t>Klient/ server architektúra s preferovaným tenkým klientom.</w:t>
            </w:r>
          </w:p>
        </w:tc>
        <w:tc>
          <w:tcPr>
            <w:tcW w:w="5670" w:type="dxa"/>
          </w:tcPr>
          <w:p w14:paraId="564726D0" w14:textId="77777777" w:rsidR="000F5BDD" w:rsidRPr="00B949A8" w:rsidRDefault="000F5BDD" w:rsidP="000F5BDD">
            <w:pPr>
              <w:pStyle w:val="Default"/>
              <w:jc w:val="center"/>
              <w:rPr>
                <w:rFonts w:ascii="Arial Narrow" w:hAnsi="Arial Narrow"/>
                <w:color w:val="auto"/>
                <w:sz w:val="22"/>
                <w:szCs w:val="22"/>
              </w:rPr>
            </w:pPr>
          </w:p>
        </w:tc>
        <w:tc>
          <w:tcPr>
            <w:tcW w:w="1842" w:type="dxa"/>
          </w:tcPr>
          <w:p w14:paraId="6A1B86BA" w14:textId="2498EBD1" w:rsidR="000F5BDD" w:rsidRPr="00B949A8" w:rsidRDefault="000F5BDD" w:rsidP="000F5BDD">
            <w:pPr>
              <w:pStyle w:val="Default"/>
              <w:jc w:val="center"/>
              <w:rPr>
                <w:rFonts w:ascii="Arial Narrow" w:hAnsi="Arial Narrow"/>
                <w:color w:val="auto"/>
                <w:sz w:val="22"/>
                <w:szCs w:val="22"/>
              </w:rPr>
            </w:pPr>
            <w:r w:rsidRPr="00B949A8">
              <w:rPr>
                <w:rFonts w:ascii="Arial Narrow" w:hAnsi="Arial Narrow"/>
                <w:b/>
                <w:bCs/>
                <w:color w:val="auto"/>
              </w:rPr>
              <w:t>N/A</w:t>
            </w:r>
          </w:p>
        </w:tc>
      </w:tr>
      <w:tr w:rsidR="00B949A8" w:rsidRPr="00B949A8" w14:paraId="6F20C5D2" w14:textId="77777777" w:rsidTr="00D9122C">
        <w:trPr>
          <w:trHeight w:val="100"/>
        </w:trPr>
        <w:tc>
          <w:tcPr>
            <w:tcW w:w="1946" w:type="dxa"/>
          </w:tcPr>
          <w:p w14:paraId="208EB151" w14:textId="75AB41FB" w:rsidR="000F5BDD" w:rsidRPr="00B949A8" w:rsidRDefault="00DB6A9B" w:rsidP="000F5BDD">
            <w:pPr>
              <w:pStyle w:val="Default"/>
              <w:rPr>
                <w:rFonts w:ascii="Arial Narrow" w:hAnsi="Arial Narrow"/>
                <w:color w:val="auto"/>
                <w:sz w:val="22"/>
                <w:szCs w:val="22"/>
              </w:rPr>
            </w:pPr>
            <w:r w:rsidRPr="00B949A8">
              <w:rPr>
                <w:rFonts w:ascii="Arial Narrow" w:hAnsi="Arial Narrow" w:cs="Times New Roman"/>
                <w:b/>
                <w:bCs/>
                <w:color w:val="auto"/>
                <w:sz w:val="22"/>
                <w:szCs w:val="22"/>
              </w:rPr>
              <w:t>Povinné informačné</w:t>
            </w:r>
            <w:r w:rsidRPr="00B949A8">
              <w:rPr>
                <w:rFonts w:ascii="Arial Narrow" w:hAnsi="Arial Narrow" w:cs="Times New Roman"/>
                <w:b/>
                <w:color w:val="auto"/>
                <w:sz w:val="22"/>
                <w:szCs w:val="22"/>
              </w:rPr>
              <w:t xml:space="preserve"> zdroje, ktoré nástroj spracúva:</w:t>
            </w:r>
          </w:p>
        </w:tc>
        <w:tc>
          <w:tcPr>
            <w:tcW w:w="5954" w:type="dxa"/>
          </w:tcPr>
          <w:p w14:paraId="58B1CFA2" w14:textId="035EAF29" w:rsidR="00DB6A9B" w:rsidRPr="00B949A8" w:rsidRDefault="00DB6A9B" w:rsidP="00DB6A9B">
            <w:pPr>
              <w:pStyle w:val="Odsekzoznamu"/>
              <w:widowControl w:val="0"/>
              <w:numPr>
                <w:ilvl w:val="0"/>
                <w:numId w:val="16"/>
              </w:numPr>
              <w:tabs>
                <w:tab w:val="clear" w:pos="2160"/>
                <w:tab w:val="clear" w:pos="2880"/>
                <w:tab w:val="clear" w:pos="4500"/>
              </w:tabs>
              <w:autoSpaceDE w:val="0"/>
              <w:autoSpaceDN w:val="0"/>
              <w:ind w:left="171" w:hanging="171"/>
              <w:contextualSpacing/>
              <w:jc w:val="both"/>
              <w:rPr>
                <w:rFonts w:ascii="Arial Narrow" w:hAnsi="Arial Narrow"/>
                <w:sz w:val="22"/>
                <w:szCs w:val="22"/>
              </w:rPr>
            </w:pPr>
            <w:r w:rsidRPr="00B949A8">
              <w:rPr>
                <w:rFonts w:ascii="Arial Narrow" w:hAnsi="Arial Narrow"/>
                <w:sz w:val="22"/>
                <w:szCs w:val="22"/>
              </w:rPr>
              <w:t>Facebook – všetky aktívne stránky (</w:t>
            </w:r>
            <w:proofErr w:type="spellStart"/>
            <w:r w:rsidRPr="00B949A8">
              <w:rPr>
                <w:rFonts w:ascii="Arial Narrow" w:hAnsi="Arial Narrow"/>
                <w:sz w:val="22"/>
                <w:szCs w:val="22"/>
              </w:rPr>
              <w:t>pages</w:t>
            </w:r>
            <w:proofErr w:type="spellEnd"/>
            <w:r w:rsidRPr="00B949A8">
              <w:rPr>
                <w:rFonts w:ascii="Arial Narrow" w:hAnsi="Arial Narrow"/>
                <w:sz w:val="22"/>
                <w:szCs w:val="22"/>
              </w:rPr>
              <w:t>) a verejné skupiny v slovenskom jazyku, vrátane video príspevkov.</w:t>
            </w:r>
          </w:p>
          <w:p w14:paraId="387771E3" w14:textId="1342649E" w:rsidR="00DB6A9B" w:rsidRPr="00B949A8" w:rsidRDefault="00DB6A9B" w:rsidP="00DB6A9B">
            <w:pPr>
              <w:pStyle w:val="Odsekzoznamu"/>
              <w:widowControl w:val="0"/>
              <w:numPr>
                <w:ilvl w:val="0"/>
                <w:numId w:val="16"/>
              </w:numPr>
              <w:tabs>
                <w:tab w:val="clear" w:pos="2160"/>
                <w:tab w:val="clear" w:pos="2880"/>
                <w:tab w:val="clear" w:pos="4500"/>
              </w:tabs>
              <w:autoSpaceDE w:val="0"/>
              <w:autoSpaceDN w:val="0"/>
              <w:ind w:left="171" w:hanging="171"/>
              <w:contextualSpacing/>
              <w:jc w:val="both"/>
              <w:rPr>
                <w:rFonts w:ascii="Arial Narrow" w:hAnsi="Arial Narrow"/>
                <w:sz w:val="22"/>
                <w:szCs w:val="22"/>
              </w:rPr>
            </w:pPr>
            <w:proofErr w:type="spellStart"/>
            <w:r w:rsidRPr="00B949A8">
              <w:rPr>
                <w:rFonts w:ascii="Arial Narrow" w:hAnsi="Arial Narrow"/>
                <w:sz w:val="22"/>
                <w:szCs w:val="22"/>
              </w:rPr>
              <w:t>Youtube</w:t>
            </w:r>
            <w:proofErr w:type="spellEnd"/>
            <w:r w:rsidRPr="00B949A8">
              <w:rPr>
                <w:rFonts w:ascii="Arial Narrow" w:hAnsi="Arial Narrow"/>
                <w:sz w:val="22"/>
                <w:szCs w:val="22"/>
              </w:rPr>
              <w:t xml:space="preserve"> – popis videa, diskusie, </w:t>
            </w:r>
            <w:proofErr w:type="spellStart"/>
            <w:r w:rsidRPr="00B949A8">
              <w:rPr>
                <w:rFonts w:ascii="Arial Narrow" w:hAnsi="Arial Narrow"/>
                <w:sz w:val="22"/>
                <w:szCs w:val="22"/>
              </w:rPr>
              <w:t>hashtagy</w:t>
            </w:r>
            <w:proofErr w:type="spellEnd"/>
            <w:r w:rsidRPr="00B949A8">
              <w:rPr>
                <w:rFonts w:ascii="Arial Narrow" w:hAnsi="Arial Narrow"/>
                <w:sz w:val="22"/>
                <w:szCs w:val="22"/>
              </w:rPr>
              <w:t xml:space="preserve"> na všetky aktívne kanály v slovenskom jazyku. </w:t>
            </w:r>
          </w:p>
          <w:p w14:paraId="1D3540FA" w14:textId="75BBB629" w:rsidR="000F5BDD" w:rsidRPr="00B949A8" w:rsidRDefault="00DB6A9B" w:rsidP="00DB6A9B">
            <w:pPr>
              <w:pStyle w:val="Odsekzoznamu"/>
              <w:widowControl w:val="0"/>
              <w:numPr>
                <w:ilvl w:val="0"/>
                <w:numId w:val="16"/>
              </w:numPr>
              <w:tabs>
                <w:tab w:val="clear" w:pos="2160"/>
                <w:tab w:val="clear" w:pos="2880"/>
                <w:tab w:val="clear" w:pos="4500"/>
              </w:tabs>
              <w:autoSpaceDE w:val="0"/>
              <w:autoSpaceDN w:val="0"/>
              <w:ind w:left="171" w:hanging="171"/>
              <w:contextualSpacing/>
              <w:jc w:val="both"/>
              <w:rPr>
                <w:rFonts w:ascii="Arial Narrow" w:hAnsi="Arial Narrow"/>
                <w:sz w:val="22"/>
                <w:szCs w:val="22"/>
              </w:rPr>
            </w:pPr>
            <w:r w:rsidRPr="00B949A8">
              <w:rPr>
                <w:rFonts w:ascii="Arial Narrow" w:hAnsi="Arial Narrow"/>
                <w:sz w:val="22"/>
                <w:szCs w:val="22"/>
              </w:rPr>
              <w:t>Telegram – kanály a diskusné skupiny slovenských užívateľov alebo kanály a diskusné skupiny v slovenskom jazyku.</w:t>
            </w:r>
          </w:p>
        </w:tc>
        <w:tc>
          <w:tcPr>
            <w:tcW w:w="5670" w:type="dxa"/>
          </w:tcPr>
          <w:p w14:paraId="361D8490" w14:textId="4C52C588" w:rsidR="000F5BDD" w:rsidRPr="00B949A8" w:rsidRDefault="000F5BDD" w:rsidP="000F5BDD">
            <w:pPr>
              <w:pStyle w:val="Default"/>
              <w:jc w:val="center"/>
              <w:rPr>
                <w:rFonts w:ascii="Arial Narrow" w:hAnsi="Arial Narrow"/>
                <w:color w:val="auto"/>
                <w:sz w:val="22"/>
                <w:szCs w:val="22"/>
              </w:rPr>
            </w:pPr>
            <w:r w:rsidRPr="00B949A8">
              <w:rPr>
                <w:rFonts w:ascii="Arial Narrow" w:hAnsi="Arial Narrow"/>
                <w:b/>
                <w:bCs/>
                <w:color w:val="auto"/>
              </w:rPr>
              <w:t>N/A</w:t>
            </w:r>
          </w:p>
        </w:tc>
        <w:tc>
          <w:tcPr>
            <w:tcW w:w="1842" w:type="dxa"/>
          </w:tcPr>
          <w:p w14:paraId="1F0A746A" w14:textId="22050856" w:rsidR="000F5BDD" w:rsidRPr="00B949A8" w:rsidRDefault="000F5BDD" w:rsidP="000F5BDD">
            <w:pPr>
              <w:pStyle w:val="Default"/>
              <w:jc w:val="center"/>
              <w:rPr>
                <w:rFonts w:ascii="Arial Narrow" w:hAnsi="Arial Narrow"/>
                <w:color w:val="auto"/>
                <w:sz w:val="22"/>
                <w:szCs w:val="22"/>
              </w:rPr>
            </w:pPr>
          </w:p>
        </w:tc>
      </w:tr>
      <w:tr w:rsidR="00B949A8" w:rsidRPr="00B949A8" w14:paraId="79A575E1" w14:textId="77777777" w:rsidTr="00D9122C">
        <w:trPr>
          <w:trHeight w:val="370"/>
        </w:trPr>
        <w:tc>
          <w:tcPr>
            <w:tcW w:w="1946" w:type="dxa"/>
          </w:tcPr>
          <w:p w14:paraId="5751F5C9" w14:textId="483912D2" w:rsidR="000F5BDD" w:rsidRPr="00B949A8" w:rsidRDefault="00DB6A9B" w:rsidP="000F5BDD">
            <w:pPr>
              <w:pStyle w:val="Default"/>
              <w:rPr>
                <w:rFonts w:ascii="Arial Narrow" w:hAnsi="Arial Narrow"/>
                <w:color w:val="auto"/>
                <w:sz w:val="22"/>
                <w:szCs w:val="22"/>
              </w:rPr>
            </w:pPr>
            <w:r w:rsidRPr="00B949A8">
              <w:rPr>
                <w:rFonts w:ascii="Arial Narrow" w:hAnsi="Arial Narrow" w:cs="Times New Roman"/>
                <w:b/>
                <w:bCs/>
                <w:color w:val="auto"/>
                <w:sz w:val="22"/>
                <w:szCs w:val="22"/>
              </w:rPr>
              <w:t>Voliteľné  informačné zdroje, ktoré nástroj spracúva:</w:t>
            </w:r>
          </w:p>
        </w:tc>
        <w:tc>
          <w:tcPr>
            <w:tcW w:w="5954" w:type="dxa"/>
          </w:tcPr>
          <w:p w14:paraId="7ED16F4F" w14:textId="3B1CFDFB" w:rsidR="00933F57" w:rsidRPr="00B949A8" w:rsidRDefault="00DB6A9B" w:rsidP="00B949A8">
            <w:pPr>
              <w:pStyle w:val="Odsekzoznamu"/>
              <w:widowControl w:val="0"/>
              <w:numPr>
                <w:ilvl w:val="0"/>
                <w:numId w:val="19"/>
              </w:numPr>
              <w:tabs>
                <w:tab w:val="clear" w:pos="2160"/>
                <w:tab w:val="clear" w:pos="2880"/>
                <w:tab w:val="clear" w:pos="4500"/>
              </w:tabs>
              <w:autoSpaceDE w:val="0"/>
              <w:autoSpaceDN w:val="0"/>
              <w:ind w:left="171" w:hanging="171"/>
              <w:contextualSpacing/>
              <w:jc w:val="both"/>
              <w:rPr>
                <w:rFonts w:ascii="Arial Narrow" w:hAnsi="Arial Narrow"/>
                <w:sz w:val="22"/>
                <w:szCs w:val="22"/>
              </w:rPr>
            </w:pPr>
            <w:r w:rsidRPr="00B949A8">
              <w:rPr>
                <w:rFonts w:ascii="Arial Narrow" w:hAnsi="Arial Narrow"/>
                <w:sz w:val="22"/>
                <w:szCs w:val="22"/>
              </w:rPr>
              <w:t>Vybrané webové stránky v slovenskom jazyku – na základe zoznamu problematických  informačných zdrojov na stránke  konspiratori.sk  ktoré sa budú priebežne dopĺňať a rozširovať, vrátane diskusií na vopred definovaných zdrojoch.</w:t>
            </w:r>
            <w:r w:rsidR="00933F57" w:rsidRPr="00B949A8">
              <w:rPr>
                <w:rFonts w:ascii="Arial Narrow" w:hAnsi="Arial Narrow"/>
                <w:sz w:val="22"/>
                <w:szCs w:val="22"/>
              </w:rPr>
              <w:t xml:space="preserve"> </w:t>
            </w:r>
            <w:r w:rsidR="00933F57" w:rsidRPr="00B949A8">
              <w:rPr>
                <w:rFonts w:ascii="Arial Narrow" w:hAnsi="Arial Narrow"/>
                <w:i/>
                <w:sz w:val="22"/>
                <w:szCs w:val="22"/>
                <w:shd w:val="clear" w:color="auto" w:fill="FFFFFF"/>
              </w:rPr>
              <w:t xml:space="preserve">Verejný obstarávateľ požaduje automatizovaným spôsobom spracovávať a uchovávať obsah nachádzajúci sa na vybraných webových stránkach v slovenskom jazyku s využitím všetkých ostatných povinných funkcionalít, ktoré sú v opise predmetu zákazky špecifikované.  </w:t>
            </w:r>
          </w:p>
          <w:p w14:paraId="52CBF7EB" w14:textId="3A6BD1B2" w:rsidR="00DB6A9B" w:rsidRPr="00B949A8" w:rsidRDefault="00DB6A9B" w:rsidP="00DB6A9B">
            <w:pPr>
              <w:pStyle w:val="Odsekzoznamu"/>
              <w:widowControl w:val="0"/>
              <w:numPr>
                <w:ilvl w:val="0"/>
                <w:numId w:val="19"/>
              </w:numPr>
              <w:tabs>
                <w:tab w:val="clear" w:pos="2160"/>
                <w:tab w:val="clear" w:pos="2880"/>
                <w:tab w:val="clear" w:pos="4500"/>
              </w:tabs>
              <w:autoSpaceDE w:val="0"/>
              <w:autoSpaceDN w:val="0"/>
              <w:ind w:left="171" w:hanging="171"/>
              <w:contextualSpacing/>
              <w:jc w:val="both"/>
              <w:rPr>
                <w:rFonts w:ascii="Arial Narrow" w:hAnsi="Arial Narrow"/>
                <w:sz w:val="22"/>
                <w:szCs w:val="22"/>
              </w:rPr>
            </w:pPr>
            <w:proofErr w:type="spellStart"/>
            <w:r w:rsidRPr="00B949A8">
              <w:rPr>
                <w:rFonts w:ascii="Arial Narrow" w:hAnsi="Arial Narrow"/>
                <w:sz w:val="22"/>
                <w:szCs w:val="22"/>
              </w:rPr>
              <w:t>Instagram</w:t>
            </w:r>
            <w:proofErr w:type="spellEnd"/>
            <w:r w:rsidRPr="00B949A8">
              <w:rPr>
                <w:rFonts w:ascii="Arial Narrow" w:hAnsi="Arial Narrow"/>
                <w:sz w:val="22"/>
                <w:szCs w:val="22"/>
              </w:rPr>
              <w:t xml:space="preserve"> – všetky aktívne verejné profily v slovenskom jazyku, príspevky a komentáre.</w:t>
            </w:r>
          </w:p>
          <w:p w14:paraId="75F2DD11" w14:textId="7D21B8DB" w:rsidR="00DB6A9B" w:rsidRPr="00B949A8" w:rsidRDefault="00DB6A9B" w:rsidP="00DB6A9B">
            <w:pPr>
              <w:pStyle w:val="Odsekzoznamu"/>
              <w:widowControl w:val="0"/>
              <w:numPr>
                <w:ilvl w:val="0"/>
                <w:numId w:val="19"/>
              </w:numPr>
              <w:tabs>
                <w:tab w:val="clear" w:pos="2160"/>
                <w:tab w:val="clear" w:pos="2880"/>
                <w:tab w:val="clear" w:pos="4500"/>
              </w:tabs>
              <w:autoSpaceDE w:val="0"/>
              <w:autoSpaceDN w:val="0"/>
              <w:ind w:left="171" w:hanging="171"/>
              <w:contextualSpacing/>
              <w:jc w:val="both"/>
              <w:rPr>
                <w:rFonts w:ascii="Arial Narrow" w:hAnsi="Arial Narrow"/>
                <w:sz w:val="22"/>
                <w:szCs w:val="22"/>
              </w:rPr>
            </w:pPr>
            <w:r w:rsidRPr="00B949A8">
              <w:rPr>
                <w:rFonts w:ascii="Arial Narrow" w:hAnsi="Arial Narrow"/>
                <w:sz w:val="22"/>
                <w:szCs w:val="22"/>
              </w:rPr>
              <w:lastRenderedPageBreak/>
              <w:t>VK.COM – všetky aktívne profily v slovenskom jazyku.</w:t>
            </w:r>
          </w:p>
          <w:p w14:paraId="7E4EFA74" w14:textId="578963F5" w:rsidR="000F5BDD" w:rsidRPr="00B949A8" w:rsidRDefault="00DB6A9B" w:rsidP="00DB6A9B">
            <w:pPr>
              <w:pStyle w:val="Odsekzoznamu"/>
              <w:widowControl w:val="0"/>
              <w:numPr>
                <w:ilvl w:val="0"/>
                <w:numId w:val="19"/>
              </w:numPr>
              <w:tabs>
                <w:tab w:val="clear" w:pos="2160"/>
                <w:tab w:val="clear" w:pos="2880"/>
                <w:tab w:val="clear" w:pos="4500"/>
              </w:tabs>
              <w:autoSpaceDE w:val="0"/>
              <w:autoSpaceDN w:val="0"/>
              <w:ind w:left="171" w:hanging="171"/>
              <w:contextualSpacing/>
              <w:jc w:val="both"/>
              <w:rPr>
                <w:rFonts w:ascii="Arial Narrow" w:hAnsi="Arial Narrow"/>
                <w:sz w:val="22"/>
                <w:szCs w:val="22"/>
              </w:rPr>
            </w:pPr>
            <w:r w:rsidRPr="00B949A8">
              <w:rPr>
                <w:rFonts w:ascii="Arial Narrow" w:hAnsi="Arial Narrow"/>
                <w:sz w:val="22"/>
                <w:szCs w:val="22"/>
              </w:rPr>
              <w:t xml:space="preserve">Tik-Tok – na vopred definovanom zozname zdrojov konkrétne analyzovať výtlak </w:t>
            </w:r>
            <w:proofErr w:type="spellStart"/>
            <w:r w:rsidRPr="00B949A8">
              <w:rPr>
                <w:rFonts w:ascii="Arial Narrow" w:hAnsi="Arial Narrow"/>
                <w:sz w:val="22"/>
                <w:szCs w:val="22"/>
              </w:rPr>
              <w:t>hashtagov</w:t>
            </w:r>
            <w:proofErr w:type="spellEnd"/>
            <w:r w:rsidRPr="00B949A8">
              <w:rPr>
                <w:rFonts w:ascii="Arial Narrow" w:hAnsi="Arial Narrow"/>
                <w:sz w:val="22"/>
                <w:szCs w:val="22"/>
              </w:rPr>
              <w:t xml:space="preserve">, </w:t>
            </w:r>
            <w:proofErr w:type="spellStart"/>
            <w:r w:rsidRPr="00B949A8">
              <w:rPr>
                <w:rFonts w:ascii="Arial Narrow" w:hAnsi="Arial Narrow"/>
                <w:sz w:val="22"/>
                <w:szCs w:val="22"/>
              </w:rPr>
              <w:t>trendujúcich</w:t>
            </w:r>
            <w:proofErr w:type="spellEnd"/>
            <w:r w:rsidRPr="00B949A8">
              <w:rPr>
                <w:rFonts w:ascii="Arial Narrow" w:hAnsi="Arial Narrow"/>
                <w:sz w:val="22"/>
                <w:szCs w:val="22"/>
              </w:rPr>
              <w:t xml:space="preserve"> videí v danej téme, čas publikovania, nárast účtov – </w:t>
            </w:r>
            <w:proofErr w:type="spellStart"/>
            <w:r w:rsidRPr="00B949A8">
              <w:rPr>
                <w:rFonts w:ascii="Arial Narrow" w:hAnsi="Arial Narrow"/>
                <w:sz w:val="22"/>
                <w:szCs w:val="22"/>
              </w:rPr>
              <w:t>sledovateľov</w:t>
            </w:r>
            <w:proofErr w:type="spellEnd"/>
            <w:r w:rsidRPr="00B949A8">
              <w:rPr>
                <w:rFonts w:ascii="Arial Narrow" w:hAnsi="Arial Narrow"/>
                <w:sz w:val="22"/>
                <w:szCs w:val="22"/>
              </w:rPr>
              <w:t xml:space="preserve"> a </w:t>
            </w:r>
            <w:proofErr w:type="spellStart"/>
            <w:r w:rsidRPr="00B949A8">
              <w:rPr>
                <w:rFonts w:ascii="Arial Narrow" w:hAnsi="Arial Narrow"/>
                <w:sz w:val="22"/>
                <w:szCs w:val="22"/>
              </w:rPr>
              <w:t>likeov</w:t>
            </w:r>
            <w:proofErr w:type="spellEnd"/>
            <w:r w:rsidRPr="00B949A8">
              <w:rPr>
                <w:rFonts w:ascii="Arial Narrow" w:hAnsi="Arial Narrow"/>
                <w:sz w:val="22"/>
                <w:szCs w:val="22"/>
              </w:rPr>
              <w:t>, komentárov na videách, metadáta o videách a účtoch.</w:t>
            </w:r>
          </w:p>
        </w:tc>
        <w:tc>
          <w:tcPr>
            <w:tcW w:w="5670" w:type="dxa"/>
          </w:tcPr>
          <w:p w14:paraId="52084327" w14:textId="77777777" w:rsidR="000F5BDD" w:rsidRPr="00B949A8" w:rsidRDefault="000F5BDD" w:rsidP="000F5BDD">
            <w:pPr>
              <w:pStyle w:val="Default"/>
              <w:jc w:val="center"/>
              <w:rPr>
                <w:rFonts w:ascii="Arial Narrow" w:hAnsi="Arial Narrow"/>
                <w:color w:val="auto"/>
                <w:sz w:val="22"/>
                <w:szCs w:val="22"/>
              </w:rPr>
            </w:pPr>
          </w:p>
        </w:tc>
        <w:tc>
          <w:tcPr>
            <w:tcW w:w="1842" w:type="dxa"/>
          </w:tcPr>
          <w:p w14:paraId="36EB3D8F" w14:textId="1FACBFE1" w:rsidR="000F5BDD" w:rsidRPr="00B949A8" w:rsidRDefault="000F5BDD" w:rsidP="000F5BDD">
            <w:pPr>
              <w:pStyle w:val="Default"/>
              <w:jc w:val="center"/>
              <w:rPr>
                <w:rFonts w:ascii="Arial Narrow" w:hAnsi="Arial Narrow"/>
                <w:color w:val="auto"/>
                <w:sz w:val="22"/>
                <w:szCs w:val="22"/>
              </w:rPr>
            </w:pPr>
            <w:r w:rsidRPr="00B949A8">
              <w:rPr>
                <w:rFonts w:ascii="Arial Narrow" w:hAnsi="Arial Narrow"/>
                <w:b/>
                <w:bCs/>
                <w:color w:val="auto"/>
              </w:rPr>
              <w:t>N/A</w:t>
            </w:r>
          </w:p>
        </w:tc>
      </w:tr>
      <w:tr w:rsidR="00B949A8" w:rsidRPr="00B949A8" w14:paraId="0E4CB27D" w14:textId="77777777" w:rsidTr="00D9122C">
        <w:trPr>
          <w:trHeight w:val="100"/>
        </w:trPr>
        <w:tc>
          <w:tcPr>
            <w:tcW w:w="1946" w:type="dxa"/>
          </w:tcPr>
          <w:p w14:paraId="0CC71C7C" w14:textId="77777777" w:rsidR="00DB6A9B" w:rsidRPr="00B949A8" w:rsidRDefault="00DB6A9B" w:rsidP="00DB6A9B">
            <w:pPr>
              <w:widowControl w:val="0"/>
              <w:tabs>
                <w:tab w:val="clear" w:pos="2160"/>
                <w:tab w:val="clear" w:pos="2880"/>
                <w:tab w:val="clear" w:pos="4500"/>
              </w:tabs>
              <w:autoSpaceDE w:val="0"/>
              <w:autoSpaceDN w:val="0"/>
              <w:contextualSpacing/>
              <w:rPr>
                <w:rFonts w:ascii="Arial Narrow" w:hAnsi="Arial Narrow"/>
                <w:b/>
                <w:bCs/>
                <w:sz w:val="22"/>
                <w:szCs w:val="22"/>
              </w:rPr>
            </w:pPr>
            <w:r w:rsidRPr="00B949A8">
              <w:rPr>
                <w:rFonts w:ascii="Arial Narrow" w:hAnsi="Arial Narrow"/>
                <w:b/>
                <w:bCs/>
                <w:sz w:val="22"/>
                <w:szCs w:val="22"/>
              </w:rPr>
              <w:t>Hlavné požiadavky a funkcionality:</w:t>
            </w:r>
          </w:p>
          <w:p w14:paraId="5BA83E42" w14:textId="0F641004" w:rsidR="000F5BDD" w:rsidRPr="00B949A8" w:rsidRDefault="000F5BDD" w:rsidP="000F5BDD">
            <w:pPr>
              <w:pStyle w:val="Default"/>
              <w:rPr>
                <w:rFonts w:ascii="Arial Narrow" w:hAnsi="Arial Narrow"/>
                <w:color w:val="auto"/>
                <w:sz w:val="22"/>
                <w:szCs w:val="22"/>
              </w:rPr>
            </w:pPr>
          </w:p>
        </w:tc>
        <w:tc>
          <w:tcPr>
            <w:tcW w:w="5954" w:type="dxa"/>
          </w:tcPr>
          <w:p w14:paraId="00C609CF" w14:textId="0F1CCAC5" w:rsidR="00933F57" w:rsidRPr="00B949A8" w:rsidRDefault="00DB6A9B" w:rsidP="00B949A8">
            <w:pPr>
              <w:pStyle w:val="Odsekzoznamu"/>
              <w:widowControl w:val="0"/>
              <w:numPr>
                <w:ilvl w:val="0"/>
                <w:numId w:val="13"/>
              </w:numPr>
              <w:tabs>
                <w:tab w:val="clear" w:pos="2160"/>
                <w:tab w:val="clear" w:pos="2880"/>
                <w:tab w:val="clear" w:pos="4500"/>
              </w:tabs>
              <w:autoSpaceDE w:val="0"/>
              <w:autoSpaceDN w:val="0"/>
              <w:ind w:left="171" w:hanging="171"/>
              <w:contextualSpacing/>
              <w:jc w:val="both"/>
              <w:rPr>
                <w:rFonts w:ascii="Arial Narrow" w:hAnsi="Arial Narrow"/>
                <w:sz w:val="22"/>
                <w:szCs w:val="22"/>
              </w:rPr>
            </w:pPr>
            <w:r w:rsidRPr="00B949A8">
              <w:rPr>
                <w:rFonts w:ascii="Arial Narrow" w:hAnsi="Arial Narrow"/>
                <w:sz w:val="22"/>
                <w:szCs w:val="22"/>
              </w:rPr>
              <w:t>Automatizované monitorovanie a zálohovanie so zabezpečenou integritou dát (pri ukladaní sa vytvára HASH pre zabezpečenie integrity) na vybraných otvorených (z </w:t>
            </w:r>
            <w:proofErr w:type="spellStart"/>
            <w:r w:rsidRPr="00B949A8">
              <w:rPr>
                <w:rFonts w:ascii="Arial Narrow" w:hAnsi="Arial Narrow"/>
                <w:sz w:val="22"/>
                <w:szCs w:val="22"/>
              </w:rPr>
              <w:t>ang</w:t>
            </w:r>
            <w:proofErr w:type="spellEnd"/>
            <w:r w:rsidRPr="00B949A8">
              <w:rPr>
                <w:rFonts w:ascii="Arial Narrow" w:hAnsi="Arial Narrow"/>
                <w:sz w:val="22"/>
                <w:szCs w:val="22"/>
              </w:rPr>
              <w:t xml:space="preserve">. </w:t>
            </w:r>
            <w:proofErr w:type="spellStart"/>
            <w:r w:rsidRPr="00B949A8">
              <w:rPr>
                <w:rFonts w:ascii="Arial Narrow" w:hAnsi="Arial Narrow"/>
                <w:sz w:val="22"/>
                <w:szCs w:val="22"/>
              </w:rPr>
              <w:t>open-source</w:t>
            </w:r>
            <w:proofErr w:type="spellEnd"/>
            <w:r w:rsidRPr="00B949A8">
              <w:rPr>
                <w:rFonts w:ascii="Arial Narrow" w:hAnsi="Arial Narrow"/>
                <w:sz w:val="22"/>
                <w:szCs w:val="22"/>
              </w:rPr>
              <w:t xml:space="preserve">) zdrojoch v online prostredí (ich textovej a obrazovej časti, s výnimkou audio-vizuálneho obsahu) v reálnom čase v štandardnom intervale najmenej každých 120 minút počas prvých 72 hodín od zverejnenia a ich indexácia (viď. sekcia č. 1 </w:t>
            </w:r>
            <w:r w:rsidRPr="00B949A8">
              <w:rPr>
                <w:rFonts w:ascii="Arial Narrow" w:hAnsi="Arial Narrow"/>
                <w:i/>
                <w:sz w:val="22"/>
                <w:szCs w:val="22"/>
              </w:rPr>
              <w:t>Povinné informačné zdroje, ktoré nástroj spracúva</w:t>
            </w:r>
            <w:r w:rsidRPr="00B949A8">
              <w:rPr>
                <w:rFonts w:ascii="Arial Narrow" w:hAnsi="Arial Narrow"/>
                <w:sz w:val="22"/>
                <w:szCs w:val="22"/>
              </w:rPr>
              <w:t xml:space="preserve"> a sekcia č. 2 </w:t>
            </w:r>
            <w:r w:rsidRPr="00B949A8">
              <w:rPr>
                <w:rFonts w:ascii="Arial Narrow" w:hAnsi="Arial Narrow"/>
                <w:i/>
                <w:sz w:val="22"/>
                <w:szCs w:val="22"/>
              </w:rPr>
              <w:t>Voliteľné informačné zdroje, ktoré nástroj spracúva</w:t>
            </w:r>
            <w:r w:rsidRPr="00B949A8">
              <w:rPr>
                <w:rFonts w:ascii="Arial Narrow" w:hAnsi="Arial Narrow"/>
                <w:sz w:val="22"/>
                <w:szCs w:val="22"/>
              </w:rPr>
              <w:t xml:space="preserve">). Na základe požiadavky verejného obstarávateľa vyplývajúcej z objektívnej situácie (napr. mimoriadna udalosť, krízová situácia, narušenie bezpečnosti) ju dodávateľ skráti na každých 30 minút na všetkých informačných zdrojoch na obdobie maximálne 48 hodín. </w:t>
            </w:r>
            <w:r w:rsidR="00933F57" w:rsidRPr="00B949A8">
              <w:rPr>
                <w:rFonts w:ascii="Arial Narrow" w:hAnsi="Arial Narrow"/>
                <w:i/>
                <w:sz w:val="22"/>
                <w:szCs w:val="22"/>
              </w:rPr>
              <w:t>Aktivácia skrátenej frekvencie na monitorovanie a zálohovanie zdrojov by mala prebiehať ad-hoc na základe rozhodnutia objednávateľa, pomocou tlačidla v aplikácií, poprípade iným obdobným spôsobom, ktorým objednávateľ bude vedieť aktivovať túto funkcionalitu. Nástup skrátenej lehoty na monitorovanie a zálohovanie po zadaní požiadavky objednávateľa by mal nastať okamžite po zadaní takejto požiadavky, najviac na dobu 72 hodín. Odhadovaný počet takýchto požiadaviek je 10 požiadaviek ročne.</w:t>
            </w:r>
          </w:p>
          <w:p w14:paraId="3D7D4EE7" w14:textId="77777777" w:rsidR="00DB6A9B" w:rsidRPr="00B949A8" w:rsidRDefault="00DB6A9B" w:rsidP="00DB6A9B">
            <w:pPr>
              <w:pStyle w:val="Odsekzoznamu"/>
              <w:widowControl w:val="0"/>
              <w:numPr>
                <w:ilvl w:val="0"/>
                <w:numId w:val="13"/>
              </w:numPr>
              <w:tabs>
                <w:tab w:val="clear" w:pos="2160"/>
                <w:tab w:val="clear" w:pos="2880"/>
                <w:tab w:val="clear" w:pos="4500"/>
              </w:tabs>
              <w:autoSpaceDE w:val="0"/>
              <w:autoSpaceDN w:val="0"/>
              <w:ind w:left="171" w:hanging="171"/>
              <w:contextualSpacing/>
              <w:jc w:val="both"/>
              <w:rPr>
                <w:rFonts w:ascii="Arial Narrow" w:hAnsi="Arial Narrow"/>
                <w:sz w:val="22"/>
                <w:szCs w:val="22"/>
              </w:rPr>
            </w:pPr>
            <w:r w:rsidRPr="00B949A8">
              <w:rPr>
                <w:rFonts w:ascii="Arial Narrow" w:hAnsi="Arial Narrow"/>
                <w:sz w:val="22"/>
                <w:szCs w:val="22"/>
              </w:rPr>
              <w:t xml:space="preserve">Manuálne zálohovanie konkrétnych verejných príspevkov, či celých verejných profilov  informačných zdrojov (viď. sekcia č. 1 </w:t>
            </w:r>
            <w:r w:rsidRPr="00B949A8">
              <w:rPr>
                <w:rFonts w:ascii="Arial Narrow" w:hAnsi="Arial Narrow"/>
                <w:i/>
                <w:sz w:val="22"/>
                <w:szCs w:val="22"/>
              </w:rPr>
              <w:t>Povinné informačné zdroje</w:t>
            </w:r>
            <w:r w:rsidRPr="00B949A8">
              <w:rPr>
                <w:rFonts w:ascii="Arial Narrow" w:hAnsi="Arial Narrow"/>
                <w:sz w:val="22"/>
                <w:szCs w:val="22"/>
              </w:rPr>
              <w:t xml:space="preserve">, </w:t>
            </w:r>
            <w:r w:rsidRPr="00B949A8">
              <w:rPr>
                <w:rFonts w:ascii="Arial Narrow" w:hAnsi="Arial Narrow"/>
                <w:i/>
                <w:sz w:val="22"/>
                <w:szCs w:val="22"/>
              </w:rPr>
              <w:t>ktoré nástroj spracúva</w:t>
            </w:r>
            <w:r w:rsidRPr="00B949A8">
              <w:rPr>
                <w:rFonts w:ascii="Arial Narrow" w:hAnsi="Arial Narrow"/>
                <w:sz w:val="22"/>
                <w:szCs w:val="22"/>
              </w:rPr>
              <w:t xml:space="preserve"> a sekcia č. 2 </w:t>
            </w:r>
            <w:r w:rsidRPr="00B949A8">
              <w:rPr>
                <w:rFonts w:ascii="Arial Narrow" w:hAnsi="Arial Narrow"/>
                <w:i/>
                <w:sz w:val="22"/>
                <w:szCs w:val="22"/>
              </w:rPr>
              <w:t>Voliteľné informačné zdroje, ktoré nástroj spracúva</w:t>
            </w:r>
            <w:r w:rsidRPr="00B949A8">
              <w:rPr>
                <w:rFonts w:ascii="Arial Narrow" w:hAnsi="Arial Narrow"/>
                <w:sz w:val="22"/>
                <w:szCs w:val="22"/>
              </w:rPr>
              <w:t>) aj s prislúchajúcou diskusiou, vrátane video príspevkov.</w:t>
            </w:r>
          </w:p>
          <w:p w14:paraId="0A291D92" w14:textId="77777777" w:rsidR="00DB6A9B" w:rsidRPr="00B949A8" w:rsidRDefault="00DB6A9B" w:rsidP="00DB6A9B">
            <w:pPr>
              <w:pStyle w:val="Odsekzoznamu"/>
              <w:widowControl w:val="0"/>
              <w:numPr>
                <w:ilvl w:val="0"/>
                <w:numId w:val="13"/>
              </w:numPr>
              <w:tabs>
                <w:tab w:val="clear" w:pos="2160"/>
                <w:tab w:val="clear" w:pos="2880"/>
                <w:tab w:val="clear" w:pos="4500"/>
              </w:tabs>
              <w:autoSpaceDE w:val="0"/>
              <w:autoSpaceDN w:val="0"/>
              <w:ind w:left="171" w:hanging="171"/>
              <w:contextualSpacing/>
              <w:jc w:val="both"/>
              <w:rPr>
                <w:rFonts w:ascii="Arial Narrow" w:hAnsi="Arial Narrow"/>
                <w:sz w:val="22"/>
                <w:szCs w:val="22"/>
              </w:rPr>
            </w:pPr>
            <w:r w:rsidRPr="00B949A8">
              <w:rPr>
                <w:rFonts w:ascii="Arial Narrow" w:hAnsi="Arial Narrow"/>
                <w:sz w:val="22"/>
                <w:szCs w:val="22"/>
              </w:rPr>
              <w:t>Funkcionalita fulltextového vyhľadávania textových reťazcov (</w:t>
            </w:r>
            <w:proofErr w:type="spellStart"/>
            <w:r w:rsidRPr="00B949A8">
              <w:rPr>
                <w:rFonts w:ascii="Arial Narrow" w:hAnsi="Arial Narrow"/>
                <w:sz w:val="22"/>
                <w:szCs w:val="22"/>
              </w:rPr>
              <w:t>search</w:t>
            </w:r>
            <w:proofErr w:type="spellEnd"/>
            <w:r w:rsidRPr="00B949A8">
              <w:rPr>
                <w:rFonts w:ascii="Arial Narrow" w:hAnsi="Arial Narrow"/>
                <w:sz w:val="22"/>
                <w:szCs w:val="22"/>
              </w:rPr>
              <w:t xml:space="preserve"> </w:t>
            </w:r>
            <w:proofErr w:type="spellStart"/>
            <w:r w:rsidRPr="00B949A8">
              <w:rPr>
                <w:rFonts w:ascii="Arial Narrow" w:hAnsi="Arial Narrow"/>
                <w:sz w:val="22"/>
                <w:szCs w:val="22"/>
              </w:rPr>
              <w:t>string</w:t>
            </w:r>
            <w:proofErr w:type="spellEnd"/>
            <w:r w:rsidRPr="00B949A8">
              <w:rPr>
                <w:rFonts w:ascii="Arial Narrow" w:hAnsi="Arial Narrow"/>
                <w:sz w:val="22"/>
                <w:szCs w:val="22"/>
              </w:rPr>
              <w:t>)</w:t>
            </w:r>
            <w:r w:rsidRPr="00B949A8" w:rsidDel="00E26C39">
              <w:rPr>
                <w:rFonts w:ascii="Arial Narrow" w:hAnsi="Arial Narrow"/>
                <w:sz w:val="22"/>
                <w:szCs w:val="22"/>
              </w:rPr>
              <w:t xml:space="preserve"> </w:t>
            </w:r>
            <w:r w:rsidRPr="00B949A8">
              <w:rPr>
                <w:rFonts w:ascii="Arial Narrow" w:hAnsi="Arial Narrow"/>
                <w:sz w:val="22"/>
                <w:szCs w:val="22"/>
              </w:rPr>
              <w:t>s pokročilým filtrovaním obsahu (vyhľadávanie na základe viacerých kritérií pomocou logických operácií s možnosťou vyhľadávania textových reťazcov).</w:t>
            </w:r>
            <w:r w:rsidRPr="00B949A8" w:rsidDel="00CA2843">
              <w:rPr>
                <w:rFonts w:ascii="Arial Narrow" w:hAnsi="Arial Narrow"/>
                <w:sz w:val="22"/>
                <w:szCs w:val="22"/>
              </w:rPr>
              <w:t xml:space="preserve"> </w:t>
            </w:r>
          </w:p>
          <w:p w14:paraId="1B4E4CEC" w14:textId="20A95F82" w:rsidR="00933F57" w:rsidRPr="00B949A8" w:rsidRDefault="00DB6A9B" w:rsidP="00B949A8">
            <w:pPr>
              <w:pStyle w:val="Odsekzoznamu"/>
              <w:widowControl w:val="0"/>
              <w:numPr>
                <w:ilvl w:val="0"/>
                <w:numId w:val="13"/>
              </w:numPr>
              <w:tabs>
                <w:tab w:val="clear" w:pos="2160"/>
                <w:tab w:val="clear" w:pos="2880"/>
                <w:tab w:val="clear" w:pos="4500"/>
              </w:tabs>
              <w:autoSpaceDE w:val="0"/>
              <w:autoSpaceDN w:val="0"/>
              <w:ind w:left="171" w:hanging="171"/>
              <w:contextualSpacing/>
              <w:jc w:val="both"/>
              <w:rPr>
                <w:rFonts w:ascii="Arial Narrow" w:hAnsi="Arial Narrow"/>
                <w:sz w:val="22"/>
                <w:szCs w:val="22"/>
              </w:rPr>
            </w:pPr>
            <w:r w:rsidRPr="00B949A8">
              <w:rPr>
                <w:rFonts w:ascii="Arial Narrow" w:hAnsi="Arial Narrow"/>
                <w:sz w:val="22"/>
                <w:szCs w:val="22"/>
              </w:rPr>
              <w:t xml:space="preserve">Pokročilá textová analýza sledovaných zdrojov založená na spracovaní prirodzeného jazyka (z </w:t>
            </w:r>
            <w:proofErr w:type="spellStart"/>
            <w:r w:rsidRPr="00B949A8">
              <w:rPr>
                <w:rFonts w:ascii="Arial Narrow" w:hAnsi="Arial Narrow"/>
                <w:sz w:val="22"/>
                <w:szCs w:val="22"/>
              </w:rPr>
              <w:t>ang</w:t>
            </w:r>
            <w:proofErr w:type="spellEnd"/>
            <w:r w:rsidRPr="00B949A8">
              <w:rPr>
                <w:rFonts w:ascii="Arial Narrow" w:hAnsi="Arial Narrow"/>
                <w:sz w:val="22"/>
                <w:szCs w:val="22"/>
              </w:rPr>
              <w:t xml:space="preserve">. </w:t>
            </w:r>
            <w:proofErr w:type="spellStart"/>
            <w:r w:rsidRPr="00B949A8">
              <w:rPr>
                <w:rFonts w:ascii="Arial Narrow" w:hAnsi="Arial Narrow"/>
                <w:sz w:val="22"/>
                <w:szCs w:val="22"/>
              </w:rPr>
              <w:t>Natural</w:t>
            </w:r>
            <w:proofErr w:type="spellEnd"/>
            <w:r w:rsidRPr="00B949A8">
              <w:rPr>
                <w:rFonts w:ascii="Arial Narrow" w:hAnsi="Arial Narrow"/>
                <w:sz w:val="22"/>
                <w:szCs w:val="22"/>
              </w:rPr>
              <w:t xml:space="preserve"> </w:t>
            </w:r>
            <w:proofErr w:type="spellStart"/>
            <w:r w:rsidRPr="00B949A8">
              <w:rPr>
                <w:rFonts w:ascii="Arial Narrow" w:hAnsi="Arial Narrow"/>
                <w:sz w:val="22"/>
                <w:szCs w:val="22"/>
              </w:rPr>
              <w:t>Language</w:t>
            </w:r>
            <w:proofErr w:type="spellEnd"/>
            <w:r w:rsidRPr="00B949A8">
              <w:rPr>
                <w:rFonts w:ascii="Arial Narrow" w:hAnsi="Arial Narrow"/>
                <w:sz w:val="22"/>
                <w:szCs w:val="22"/>
              </w:rPr>
              <w:t xml:space="preserve"> </w:t>
            </w:r>
            <w:proofErr w:type="spellStart"/>
            <w:r w:rsidRPr="00B949A8">
              <w:rPr>
                <w:rFonts w:ascii="Arial Narrow" w:hAnsi="Arial Narrow"/>
                <w:sz w:val="22"/>
                <w:szCs w:val="22"/>
              </w:rPr>
              <w:t>Processing</w:t>
            </w:r>
            <w:proofErr w:type="spellEnd"/>
            <w:r w:rsidRPr="00B949A8">
              <w:rPr>
                <w:rFonts w:ascii="Arial Narrow" w:hAnsi="Arial Narrow"/>
                <w:sz w:val="22"/>
                <w:szCs w:val="22"/>
              </w:rPr>
              <w:t xml:space="preserve">) v slovenčine umožňujúca identifikovať dominantné témy v rámci </w:t>
            </w:r>
            <w:r w:rsidRPr="00B949A8">
              <w:rPr>
                <w:rFonts w:ascii="Arial Narrow" w:hAnsi="Arial Narrow"/>
                <w:sz w:val="22"/>
                <w:szCs w:val="22"/>
              </w:rPr>
              <w:lastRenderedPageBreak/>
              <w:t>zozbieraných dát.</w:t>
            </w:r>
            <w:r w:rsidR="00933F57" w:rsidRPr="00B949A8">
              <w:rPr>
                <w:rFonts w:ascii="Arial Narrow" w:hAnsi="Arial Narrow"/>
                <w:sz w:val="22"/>
                <w:szCs w:val="22"/>
              </w:rPr>
              <w:t xml:space="preserve"> </w:t>
            </w:r>
            <w:r w:rsidR="00933F57" w:rsidRPr="00B949A8">
              <w:rPr>
                <w:rFonts w:ascii="Arial Narrow" w:hAnsi="Arial Narrow"/>
                <w:i/>
                <w:sz w:val="22"/>
                <w:szCs w:val="22"/>
                <w:shd w:val="clear" w:color="auto" w:fill="FFFFFF"/>
              </w:rPr>
              <w:t xml:space="preserve">Verejný obstarávateľ požaduje aby nástroj poskytoval pokročilé strojové spracovanie prirodzeného jazyka, ktoré umožní okrem štandardného </w:t>
            </w:r>
            <w:proofErr w:type="spellStart"/>
            <w:r w:rsidR="00933F57" w:rsidRPr="00B949A8">
              <w:rPr>
                <w:rFonts w:ascii="Arial Narrow" w:hAnsi="Arial Narrow"/>
                <w:i/>
                <w:sz w:val="22"/>
                <w:szCs w:val="22"/>
                <w:shd w:val="clear" w:color="auto" w:fill="FFFFFF"/>
              </w:rPr>
              <w:t>full</w:t>
            </w:r>
            <w:proofErr w:type="spellEnd"/>
            <w:r w:rsidR="00933F57" w:rsidRPr="00B949A8">
              <w:rPr>
                <w:rFonts w:ascii="Arial Narrow" w:hAnsi="Arial Narrow"/>
                <w:i/>
                <w:sz w:val="22"/>
                <w:szCs w:val="22"/>
                <w:shd w:val="clear" w:color="auto" w:fill="FFFFFF"/>
              </w:rPr>
              <w:t xml:space="preserve">-textového vyhľadávania aj iné funkcionality. Jedná sa napríklad o identifikáciu výskytu obmenených, ale významovo rovnakých pojmov, </w:t>
            </w:r>
            <w:proofErr w:type="spellStart"/>
            <w:r w:rsidR="00933F57" w:rsidRPr="00B949A8">
              <w:rPr>
                <w:rFonts w:ascii="Arial Narrow" w:hAnsi="Arial Narrow"/>
                <w:i/>
                <w:sz w:val="22"/>
                <w:szCs w:val="22"/>
                <w:shd w:val="clear" w:color="auto" w:fill="FFFFFF"/>
              </w:rPr>
              <w:t>lematizáciu</w:t>
            </w:r>
            <w:proofErr w:type="spellEnd"/>
            <w:r w:rsidR="00933F57" w:rsidRPr="00B949A8">
              <w:rPr>
                <w:rFonts w:ascii="Arial Narrow" w:hAnsi="Arial Narrow"/>
                <w:i/>
                <w:sz w:val="22"/>
                <w:szCs w:val="22"/>
                <w:shd w:val="clear" w:color="auto" w:fill="FFFFFF"/>
              </w:rPr>
              <w:t xml:space="preserve">, identifikovanie </w:t>
            </w:r>
            <w:proofErr w:type="spellStart"/>
            <w:r w:rsidR="00933F57" w:rsidRPr="00B949A8">
              <w:rPr>
                <w:rFonts w:ascii="Arial Narrow" w:hAnsi="Arial Narrow"/>
                <w:i/>
                <w:sz w:val="22"/>
                <w:szCs w:val="22"/>
                <w:shd w:val="clear" w:color="auto" w:fill="FFFFFF"/>
              </w:rPr>
              <w:t>naratívov</w:t>
            </w:r>
            <w:proofErr w:type="spellEnd"/>
            <w:r w:rsidR="00933F57" w:rsidRPr="00B949A8">
              <w:rPr>
                <w:rFonts w:ascii="Arial Narrow" w:hAnsi="Arial Narrow"/>
                <w:i/>
                <w:sz w:val="22"/>
                <w:szCs w:val="22"/>
                <w:shd w:val="clear" w:color="auto" w:fill="FFFFFF"/>
              </w:rPr>
              <w:t xml:space="preserve"> a pod.  </w:t>
            </w:r>
          </w:p>
          <w:p w14:paraId="0CBD01E5" w14:textId="77777777" w:rsidR="00DB6A9B" w:rsidRPr="00B949A8" w:rsidRDefault="00DB6A9B" w:rsidP="00DB6A9B">
            <w:pPr>
              <w:pStyle w:val="Odsekzoznamu"/>
              <w:widowControl w:val="0"/>
              <w:numPr>
                <w:ilvl w:val="0"/>
                <w:numId w:val="13"/>
              </w:numPr>
              <w:tabs>
                <w:tab w:val="clear" w:pos="2160"/>
                <w:tab w:val="clear" w:pos="2880"/>
                <w:tab w:val="clear" w:pos="4500"/>
              </w:tabs>
              <w:autoSpaceDE w:val="0"/>
              <w:autoSpaceDN w:val="0"/>
              <w:ind w:left="171" w:hanging="171"/>
              <w:contextualSpacing/>
              <w:jc w:val="both"/>
              <w:rPr>
                <w:rFonts w:ascii="Arial Narrow" w:hAnsi="Arial Narrow"/>
                <w:sz w:val="22"/>
                <w:szCs w:val="22"/>
              </w:rPr>
            </w:pPr>
            <w:r w:rsidRPr="00B949A8">
              <w:rPr>
                <w:rFonts w:ascii="Arial Narrow" w:hAnsi="Arial Narrow"/>
                <w:sz w:val="22"/>
                <w:szCs w:val="22"/>
              </w:rPr>
              <w:t>Identifikácia prepojení medzi analyzovanými zdrojmi na základe pokročilej dátovej analýzy (napr. reakcií, zdieľaní, obsah príspevkov, čas zverejnenia obsahu).</w:t>
            </w:r>
          </w:p>
          <w:p w14:paraId="36AEBFC8" w14:textId="77777777" w:rsidR="00DB6A9B" w:rsidRPr="00B949A8" w:rsidRDefault="00DB6A9B" w:rsidP="00DB6A9B">
            <w:pPr>
              <w:pStyle w:val="Odsekzoznamu"/>
              <w:widowControl w:val="0"/>
              <w:numPr>
                <w:ilvl w:val="0"/>
                <w:numId w:val="13"/>
              </w:numPr>
              <w:tabs>
                <w:tab w:val="clear" w:pos="2160"/>
                <w:tab w:val="clear" w:pos="2880"/>
                <w:tab w:val="clear" w:pos="4500"/>
              </w:tabs>
              <w:autoSpaceDE w:val="0"/>
              <w:autoSpaceDN w:val="0"/>
              <w:ind w:left="171" w:hanging="171"/>
              <w:contextualSpacing/>
              <w:jc w:val="both"/>
              <w:rPr>
                <w:rFonts w:ascii="Arial Narrow" w:hAnsi="Arial Narrow"/>
                <w:sz w:val="22"/>
                <w:szCs w:val="22"/>
              </w:rPr>
            </w:pPr>
            <w:r w:rsidRPr="00B949A8">
              <w:rPr>
                <w:rFonts w:ascii="Arial Narrow" w:hAnsi="Arial Narrow"/>
                <w:sz w:val="22"/>
                <w:szCs w:val="22"/>
              </w:rPr>
              <w:t xml:space="preserve">Vizuálne analytické rozhranie obsahujúce automatizované generovanie grafov pre identifikáciu informačných operácií </w:t>
            </w:r>
          </w:p>
          <w:p w14:paraId="69EBF15C" w14:textId="77777777" w:rsidR="00DB6A9B" w:rsidRPr="00B949A8" w:rsidRDefault="00DB6A9B" w:rsidP="00DB6A9B">
            <w:pPr>
              <w:pStyle w:val="Odsekzoznamu"/>
              <w:widowControl w:val="0"/>
              <w:numPr>
                <w:ilvl w:val="0"/>
                <w:numId w:val="13"/>
              </w:numPr>
              <w:tabs>
                <w:tab w:val="clear" w:pos="2160"/>
                <w:tab w:val="clear" w:pos="2880"/>
                <w:tab w:val="clear" w:pos="4500"/>
              </w:tabs>
              <w:autoSpaceDE w:val="0"/>
              <w:autoSpaceDN w:val="0"/>
              <w:ind w:left="171" w:hanging="171"/>
              <w:contextualSpacing/>
              <w:jc w:val="both"/>
              <w:rPr>
                <w:rFonts w:ascii="Arial Narrow" w:hAnsi="Arial Narrow"/>
                <w:sz w:val="22"/>
                <w:szCs w:val="22"/>
              </w:rPr>
            </w:pPr>
            <w:r w:rsidRPr="00B949A8">
              <w:rPr>
                <w:rFonts w:ascii="Arial Narrow" w:hAnsi="Arial Narrow"/>
                <w:sz w:val="22"/>
                <w:szCs w:val="22"/>
              </w:rPr>
              <w:t xml:space="preserve">Prispôsobenie používateľského prostredia – možnosť vytvárania </w:t>
            </w:r>
            <w:proofErr w:type="spellStart"/>
            <w:r w:rsidRPr="00B949A8">
              <w:rPr>
                <w:rFonts w:ascii="Arial Narrow" w:hAnsi="Arial Narrow"/>
                <w:sz w:val="22"/>
                <w:szCs w:val="22"/>
              </w:rPr>
              <w:t>dashboardov</w:t>
            </w:r>
            <w:proofErr w:type="spellEnd"/>
            <w:r w:rsidRPr="00B949A8">
              <w:rPr>
                <w:rFonts w:ascii="Arial Narrow" w:hAnsi="Arial Narrow"/>
                <w:sz w:val="22"/>
                <w:szCs w:val="22"/>
              </w:rPr>
              <w:t xml:space="preserve"> pre každého užívateľa a pre skupiny užívateľov s vytvorením metrík (konkrétne kvantifikácia výskytu kľúčových slov, </w:t>
            </w:r>
            <w:proofErr w:type="spellStart"/>
            <w:r w:rsidRPr="00B949A8">
              <w:rPr>
                <w:rFonts w:ascii="Arial Narrow" w:hAnsi="Arial Narrow"/>
                <w:sz w:val="22"/>
                <w:szCs w:val="22"/>
              </w:rPr>
              <w:t>wordcloud</w:t>
            </w:r>
            <w:proofErr w:type="spellEnd"/>
            <w:r w:rsidRPr="00B949A8">
              <w:rPr>
                <w:rFonts w:ascii="Arial Narrow" w:hAnsi="Arial Narrow"/>
                <w:sz w:val="22"/>
                <w:szCs w:val="22"/>
              </w:rPr>
              <w:t xml:space="preserve">, popularita jednotlivých účtov v čase), zoznamov sledovaných zdrojov, vlastného </w:t>
            </w:r>
            <w:proofErr w:type="spellStart"/>
            <w:r w:rsidRPr="00B949A8">
              <w:rPr>
                <w:rFonts w:ascii="Arial Narrow" w:hAnsi="Arial Narrow"/>
                <w:sz w:val="22"/>
                <w:szCs w:val="22"/>
              </w:rPr>
              <w:t>alertu</w:t>
            </w:r>
            <w:proofErr w:type="spellEnd"/>
            <w:r w:rsidRPr="00B949A8">
              <w:rPr>
                <w:rFonts w:ascii="Arial Narrow" w:hAnsi="Arial Narrow"/>
                <w:sz w:val="22"/>
                <w:szCs w:val="22"/>
              </w:rPr>
              <w:t xml:space="preserve"> a pod. </w:t>
            </w:r>
          </w:p>
          <w:p w14:paraId="012A9650" w14:textId="77777777" w:rsidR="00DB6A9B" w:rsidRPr="00B949A8" w:rsidRDefault="00DB6A9B" w:rsidP="00DB6A9B">
            <w:pPr>
              <w:pStyle w:val="Odsekzoznamu"/>
              <w:widowControl w:val="0"/>
              <w:numPr>
                <w:ilvl w:val="0"/>
                <w:numId w:val="13"/>
              </w:numPr>
              <w:tabs>
                <w:tab w:val="clear" w:pos="2160"/>
                <w:tab w:val="clear" w:pos="2880"/>
                <w:tab w:val="clear" w:pos="4500"/>
              </w:tabs>
              <w:autoSpaceDE w:val="0"/>
              <w:autoSpaceDN w:val="0"/>
              <w:ind w:left="171" w:hanging="171"/>
              <w:contextualSpacing/>
              <w:jc w:val="both"/>
              <w:rPr>
                <w:rFonts w:ascii="Arial Narrow" w:hAnsi="Arial Narrow"/>
                <w:sz w:val="22"/>
                <w:szCs w:val="22"/>
              </w:rPr>
            </w:pPr>
            <w:r w:rsidRPr="00B949A8">
              <w:rPr>
                <w:rFonts w:ascii="Arial Narrow" w:hAnsi="Arial Narrow"/>
                <w:sz w:val="22"/>
                <w:szCs w:val="22"/>
              </w:rPr>
              <w:t xml:space="preserve">Manuálny a automatický export dát na základe preddefinovaných kritérií vo formáte </w:t>
            </w:r>
            <w:proofErr w:type="spellStart"/>
            <w:r w:rsidRPr="00B949A8">
              <w:rPr>
                <w:rFonts w:ascii="Arial Narrow" w:hAnsi="Arial Narrow"/>
                <w:sz w:val="22"/>
                <w:szCs w:val="22"/>
              </w:rPr>
              <w:t>xlsx</w:t>
            </w:r>
            <w:proofErr w:type="spellEnd"/>
            <w:r w:rsidRPr="00B949A8">
              <w:rPr>
                <w:rFonts w:ascii="Arial Narrow" w:hAnsi="Arial Narrow"/>
                <w:sz w:val="22"/>
                <w:szCs w:val="22"/>
              </w:rPr>
              <w:t xml:space="preserve"> a </w:t>
            </w:r>
            <w:proofErr w:type="spellStart"/>
            <w:r w:rsidRPr="00B949A8">
              <w:rPr>
                <w:rFonts w:ascii="Arial Narrow" w:hAnsi="Arial Narrow"/>
                <w:sz w:val="22"/>
                <w:szCs w:val="22"/>
              </w:rPr>
              <w:t>csv</w:t>
            </w:r>
            <w:proofErr w:type="spellEnd"/>
            <w:r w:rsidRPr="00B949A8">
              <w:rPr>
                <w:rFonts w:ascii="Arial Narrow" w:hAnsi="Arial Narrow"/>
                <w:sz w:val="22"/>
                <w:szCs w:val="22"/>
              </w:rPr>
              <w:t>. Manuálny export audio/vizuálneho obsahu</w:t>
            </w:r>
          </w:p>
          <w:p w14:paraId="3251A532" w14:textId="77777777" w:rsidR="00DB6A9B" w:rsidRPr="00B949A8" w:rsidRDefault="00DB6A9B" w:rsidP="00DB6A9B">
            <w:pPr>
              <w:pStyle w:val="Odsekzoznamu"/>
              <w:widowControl w:val="0"/>
              <w:numPr>
                <w:ilvl w:val="0"/>
                <w:numId w:val="13"/>
              </w:numPr>
              <w:tabs>
                <w:tab w:val="clear" w:pos="2160"/>
                <w:tab w:val="clear" w:pos="2880"/>
                <w:tab w:val="clear" w:pos="4500"/>
              </w:tabs>
              <w:autoSpaceDE w:val="0"/>
              <w:autoSpaceDN w:val="0"/>
              <w:ind w:left="171" w:hanging="171"/>
              <w:contextualSpacing/>
              <w:jc w:val="both"/>
              <w:rPr>
                <w:rFonts w:ascii="Arial Narrow" w:hAnsi="Arial Narrow"/>
                <w:sz w:val="22"/>
                <w:szCs w:val="22"/>
              </w:rPr>
            </w:pPr>
            <w:r w:rsidRPr="00B949A8">
              <w:rPr>
                <w:rFonts w:ascii="Arial Narrow" w:hAnsi="Arial Narrow"/>
                <w:sz w:val="22"/>
                <w:szCs w:val="22"/>
              </w:rPr>
              <w:t xml:space="preserve">Prístup k nástroju pomocou zabezpečeného pripojenia cez štandard </w:t>
            </w:r>
            <w:proofErr w:type="spellStart"/>
            <w:r w:rsidRPr="00B949A8">
              <w:rPr>
                <w:rFonts w:ascii="Arial Narrow" w:hAnsi="Arial Narrow"/>
                <w:sz w:val="22"/>
                <w:szCs w:val="22"/>
              </w:rPr>
              <w:t>https</w:t>
            </w:r>
            <w:proofErr w:type="spellEnd"/>
            <w:r w:rsidRPr="00B949A8">
              <w:rPr>
                <w:rFonts w:ascii="Arial Narrow" w:hAnsi="Arial Narrow"/>
                <w:sz w:val="22"/>
                <w:szCs w:val="22"/>
              </w:rPr>
              <w:t xml:space="preserve"> webového prehliadača (Microsoft </w:t>
            </w:r>
            <w:proofErr w:type="spellStart"/>
            <w:r w:rsidRPr="00B949A8">
              <w:rPr>
                <w:rFonts w:ascii="Arial Narrow" w:hAnsi="Arial Narrow"/>
                <w:sz w:val="22"/>
                <w:szCs w:val="22"/>
              </w:rPr>
              <w:t>Edge</w:t>
            </w:r>
            <w:proofErr w:type="spellEnd"/>
            <w:r w:rsidRPr="00B949A8">
              <w:rPr>
                <w:rFonts w:ascii="Arial Narrow" w:hAnsi="Arial Narrow"/>
                <w:sz w:val="22"/>
                <w:szCs w:val="22"/>
              </w:rPr>
              <w:t>, Firefox alebo Google Chrome) z PC bez potreby inštalovania akýchkoľvek ďalších služieb s dvojstupňovým overením identity užívateľa.</w:t>
            </w:r>
          </w:p>
          <w:p w14:paraId="60695E30" w14:textId="0B10CF35" w:rsidR="00156D6F" w:rsidRPr="00B949A8" w:rsidRDefault="00DB6A9B" w:rsidP="00B949A8">
            <w:pPr>
              <w:pStyle w:val="Odsekzoznamu"/>
              <w:widowControl w:val="0"/>
              <w:numPr>
                <w:ilvl w:val="0"/>
                <w:numId w:val="13"/>
              </w:numPr>
              <w:tabs>
                <w:tab w:val="clear" w:pos="2160"/>
                <w:tab w:val="clear" w:pos="2880"/>
                <w:tab w:val="clear" w:pos="4500"/>
              </w:tabs>
              <w:autoSpaceDE w:val="0"/>
              <w:autoSpaceDN w:val="0"/>
              <w:ind w:left="171" w:hanging="171"/>
              <w:contextualSpacing/>
              <w:jc w:val="both"/>
              <w:rPr>
                <w:rFonts w:ascii="Arial Narrow" w:hAnsi="Arial Narrow"/>
                <w:sz w:val="22"/>
                <w:szCs w:val="22"/>
              </w:rPr>
            </w:pPr>
            <w:proofErr w:type="spellStart"/>
            <w:r w:rsidRPr="00B949A8">
              <w:rPr>
                <w:rFonts w:ascii="Arial Narrow" w:hAnsi="Arial Narrow"/>
                <w:sz w:val="22"/>
                <w:szCs w:val="22"/>
              </w:rPr>
              <w:t>Inicializačný</w:t>
            </w:r>
            <w:proofErr w:type="spellEnd"/>
            <w:r w:rsidRPr="00B949A8">
              <w:rPr>
                <w:rFonts w:ascii="Arial Narrow" w:hAnsi="Arial Narrow"/>
                <w:sz w:val="22"/>
                <w:szCs w:val="22"/>
              </w:rPr>
              <w:t xml:space="preserve"> </w:t>
            </w:r>
            <w:proofErr w:type="spellStart"/>
            <w:r w:rsidRPr="00B949A8">
              <w:rPr>
                <w:rFonts w:ascii="Arial Narrow" w:hAnsi="Arial Narrow"/>
                <w:sz w:val="22"/>
                <w:szCs w:val="22"/>
              </w:rPr>
              <w:t>dataset</w:t>
            </w:r>
            <w:proofErr w:type="spellEnd"/>
            <w:r w:rsidRPr="00B949A8">
              <w:rPr>
                <w:rFonts w:ascii="Arial Narrow" w:hAnsi="Arial Narrow"/>
                <w:sz w:val="22"/>
                <w:szCs w:val="22"/>
              </w:rPr>
              <w:t xml:space="preserve"> je požadovaný k 01.01.2022, s funkciou definovania iného historického obdobia na základe špecifických požiadaviek vo vzťahu k vybraným </w:t>
            </w:r>
            <w:proofErr w:type="spellStart"/>
            <w:r w:rsidRPr="00B949A8">
              <w:rPr>
                <w:rFonts w:ascii="Arial Narrow" w:hAnsi="Arial Narrow"/>
                <w:sz w:val="22"/>
                <w:szCs w:val="22"/>
              </w:rPr>
              <w:t>zdrojom.</w:t>
            </w:r>
            <w:r w:rsidR="00933F57" w:rsidRPr="00B949A8">
              <w:rPr>
                <w:rFonts w:ascii="Arial Narrow" w:hAnsi="Arial Narrow"/>
                <w:i/>
                <w:sz w:val="22"/>
                <w:szCs w:val="22"/>
              </w:rPr>
              <w:t>Verejný</w:t>
            </w:r>
            <w:proofErr w:type="spellEnd"/>
            <w:r w:rsidR="00933F57" w:rsidRPr="00B949A8">
              <w:rPr>
                <w:rFonts w:ascii="Arial Narrow" w:hAnsi="Arial Narrow"/>
                <w:i/>
                <w:sz w:val="22"/>
                <w:szCs w:val="22"/>
              </w:rPr>
              <w:t xml:space="preserve"> obstarávateľ chce touto požiadavkou zabezpečiť retrospektívne prehľadávanie slovenského informačného priestoru od 01.01.2022 s možnosťou vymedzenia časového obdobia, za ktoré sú dáta spracovávané.</w:t>
            </w:r>
          </w:p>
        </w:tc>
        <w:tc>
          <w:tcPr>
            <w:tcW w:w="5670" w:type="dxa"/>
          </w:tcPr>
          <w:p w14:paraId="7D7748FC" w14:textId="07F93F0C" w:rsidR="000F5BDD" w:rsidRPr="00B949A8" w:rsidRDefault="00DB6A9B" w:rsidP="000F5BDD">
            <w:pPr>
              <w:pStyle w:val="Default"/>
              <w:jc w:val="center"/>
              <w:rPr>
                <w:rFonts w:ascii="Arial Narrow" w:hAnsi="Arial Narrow"/>
                <w:color w:val="auto"/>
                <w:sz w:val="22"/>
                <w:szCs w:val="22"/>
              </w:rPr>
            </w:pPr>
            <w:r w:rsidRPr="00B949A8">
              <w:rPr>
                <w:rFonts w:ascii="Arial Narrow" w:hAnsi="Arial Narrow"/>
                <w:b/>
                <w:bCs/>
                <w:color w:val="auto"/>
              </w:rPr>
              <w:lastRenderedPageBreak/>
              <w:t>N/A</w:t>
            </w:r>
          </w:p>
        </w:tc>
        <w:tc>
          <w:tcPr>
            <w:tcW w:w="1842" w:type="dxa"/>
          </w:tcPr>
          <w:p w14:paraId="454F4D13" w14:textId="55589800" w:rsidR="000F5BDD" w:rsidRPr="00B949A8" w:rsidRDefault="000F5BDD" w:rsidP="000F5BDD">
            <w:pPr>
              <w:pStyle w:val="Default"/>
              <w:jc w:val="center"/>
              <w:rPr>
                <w:rFonts w:ascii="Arial Narrow" w:hAnsi="Arial Narrow"/>
                <w:color w:val="auto"/>
                <w:sz w:val="22"/>
                <w:szCs w:val="22"/>
              </w:rPr>
            </w:pPr>
          </w:p>
        </w:tc>
      </w:tr>
      <w:tr w:rsidR="00B949A8" w:rsidRPr="00B949A8" w14:paraId="2151AE07" w14:textId="77777777" w:rsidTr="00D9122C">
        <w:trPr>
          <w:trHeight w:val="100"/>
        </w:trPr>
        <w:tc>
          <w:tcPr>
            <w:tcW w:w="1946" w:type="dxa"/>
          </w:tcPr>
          <w:p w14:paraId="2F681E0F" w14:textId="7C24979B" w:rsidR="000F5BDD" w:rsidRPr="00B949A8" w:rsidRDefault="00DB6A9B" w:rsidP="000F5BDD">
            <w:pPr>
              <w:pStyle w:val="Default"/>
              <w:rPr>
                <w:rFonts w:ascii="Arial Narrow" w:hAnsi="Arial Narrow"/>
                <w:color w:val="auto"/>
                <w:sz w:val="22"/>
                <w:szCs w:val="22"/>
              </w:rPr>
            </w:pPr>
            <w:r w:rsidRPr="00B949A8">
              <w:rPr>
                <w:rFonts w:ascii="Arial Narrow" w:hAnsi="Arial Narrow" w:cs="Times New Roman"/>
                <w:b/>
                <w:bCs/>
                <w:color w:val="auto"/>
                <w:sz w:val="22"/>
                <w:szCs w:val="22"/>
              </w:rPr>
              <w:t>Voliteľné funkcionality</w:t>
            </w:r>
          </w:p>
        </w:tc>
        <w:tc>
          <w:tcPr>
            <w:tcW w:w="5954" w:type="dxa"/>
          </w:tcPr>
          <w:p w14:paraId="2A6B1BE4" w14:textId="50E2F79E" w:rsidR="00933F57" w:rsidRPr="00B949A8" w:rsidRDefault="00DB6A9B" w:rsidP="00B949A8">
            <w:pPr>
              <w:pStyle w:val="Odsekzoznamu"/>
              <w:widowControl w:val="0"/>
              <w:numPr>
                <w:ilvl w:val="0"/>
                <w:numId w:val="14"/>
              </w:numPr>
              <w:tabs>
                <w:tab w:val="clear" w:pos="2160"/>
                <w:tab w:val="clear" w:pos="2880"/>
                <w:tab w:val="clear" w:pos="4500"/>
              </w:tabs>
              <w:autoSpaceDE w:val="0"/>
              <w:autoSpaceDN w:val="0"/>
              <w:ind w:left="179" w:hanging="179"/>
              <w:contextualSpacing/>
              <w:jc w:val="both"/>
              <w:rPr>
                <w:rFonts w:ascii="Arial Narrow" w:hAnsi="Arial Narrow"/>
                <w:sz w:val="22"/>
                <w:szCs w:val="22"/>
              </w:rPr>
            </w:pPr>
            <w:r w:rsidRPr="00B949A8">
              <w:rPr>
                <w:rFonts w:ascii="Arial Narrow" w:hAnsi="Arial Narrow"/>
                <w:sz w:val="22"/>
                <w:szCs w:val="22"/>
              </w:rPr>
              <w:t xml:space="preserve">Sledovanie </w:t>
            </w:r>
            <w:proofErr w:type="spellStart"/>
            <w:r w:rsidRPr="00B949A8">
              <w:rPr>
                <w:rFonts w:ascii="Arial Narrow" w:hAnsi="Arial Narrow"/>
                <w:sz w:val="22"/>
                <w:szCs w:val="22"/>
              </w:rPr>
              <w:t>naratívu</w:t>
            </w:r>
            <w:proofErr w:type="spellEnd"/>
            <w:r w:rsidRPr="00B949A8">
              <w:rPr>
                <w:rFonts w:ascii="Arial Narrow" w:hAnsi="Arial Narrow"/>
                <w:sz w:val="22"/>
                <w:szCs w:val="22"/>
              </w:rPr>
              <w:t xml:space="preserve"> – sledovanie </w:t>
            </w:r>
            <w:proofErr w:type="spellStart"/>
            <w:r w:rsidRPr="00B949A8">
              <w:rPr>
                <w:rFonts w:ascii="Arial Narrow" w:hAnsi="Arial Narrow"/>
                <w:sz w:val="22"/>
                <w:szCs w:val="22"/>
              </w:rPr>
              <w:t>naratívu</w:t>
            </w:r>
            <w:proofErr w:type="spellEnd"/>
            <w:r w:rsidRPr="00B949A8">
              <w:rPr>
                <w:rFonts w:ascii="Arial Narrow" w:hAnsi="Arial Narrow"/>
                <w:sz w:val="22"/>
                <w:szCs w:val="22"/>
              </w:rPr>
              <w:t xml:space="preserve"> naprieč zdrojmi a identifikácia prvého výskytu daného </w:t>
            </w:r>
            <w:proofErr w:type="spellStart"/>
            <w:r w:rsidRPr="00B949A8">
              <w:rPr>
                <w:rFonts w:ascii="Arial Narrow" w:hAnsi="Arial Narrow"/>
                <w:sz w:val="22"/>
                <w:szCs w:val="22"/>
              </w:rPr>
              <w:t>naratívu</w:t>
            </w:r>
            <w:proofErr w:type="spellEnd"/>
            <w:r w:rsidRPr="00B949A8">
              <w:rPr>
                <w:rStyle w:val="Odkaznapoznmkupodiarou"/>
                <w:rFonts w:ascii="Arial Narrow" w:hAnsi="Arial Narrow"/>
                <w:sz w:val="22"/>
                <w:szCs w:val="22"/>
              </w:rPr>
              <w:footnoteReference w:id="1"/>
            </w:r>
            <w:r w:rsidRPr="00B949A8">
              <w:rPr>
                <w:rFonts w:ascii="Arial Narrow" w:hAnsi="Arial Narrow"/>
                <w:sz w:val="22"/>
                <w:szCs w:val="22"/>
              </w:rPr>
              <w:t>.</w:t>
            </w:r>
            <w:r w:rsidR="00933F57" w:rsidRPr="00B949A8">
              <w:rPr>
                <w:rFonts w:ascii="Arial Narrow" w:hAnsi="Arial Narrow"/>
                <w:sz w:val="22"/>
                <w:szCs w:val="22"/>
              </w:rPr>
              <w:t xml:space="preserve"> </w:t>
            </w:r>
            <w:r w:rsidR="00933F57" w:rsidRPr="00B949A8">
              <w:rPr>
                <w:rFonts w:ascii="Arial Narrow" w:hAnsi="Arial Narrow"/>
                <w:i/>
                <w:sz w:val="22"/>
                <w:szCs w:val="22"/>
                <w:shd w:val="clear" w:color="auto" w:fill="FFFFFF"/>
              </w:rPr>
              <w:t xml:space="preserve">Verejný obstarávateľ by chcel voliteľnou funkcionalitou zabezpečiť, aby užívateľ na základe vyhľadávania kľúčové slova/ kľúčových slov alebo frázy mohol sledovať ním identifikovaný </w:t>
            </w:r>
            <w:proofErr w:type="spellStart"/>
            <w:r w:rsidR="00933F57" w:rsidRPr="00B949A8">
              <w:rPr>
                <w:rFonts w:ascii="Arial Narrow" w:hAnsi="Arial Narrow"/>
                <w:i/>
                <w:sz w:val="22"/>
                <w:szCs w:val="22"/>
                <w:shd w:val="clear" w:color="auto" w:fill="FFFFFF"/>
              </w:rPr>
              <w:t>naratív</w:t>
            </w:r>
            <w:proofErr w:type="spellEnd"/>
            <w:r w:rsidR="00933F57" w:rsidRPr="00B949A8">
              <w:rPr>
                <w:rFonts w:ascii="Arial Narrow" w:hAnsi="Arial Narrow"/>
                <w:i/>
                <w:sz w:val="22"/>
                <w:szCs w:val="22"/>
                <w:shd w:val="clear" w:color="auto" w:fill="FFFFFF"/>
              </w:rPr>
              <w:t xml:space="preserve"> naprieč informačnými zdrojmi a </w:t>
            </w:r>
            <w:r w:rsidR="00933F57" w:rsidRPr="00B949A8">
              <w:rPr>
                <w:rFonts w:ascii="Arial Narrow" w:hAnsi="Arial Narrow"/>
                <w:i/>
                <w:sz w:val="22"/>
                <w:szCs w:val="22"/>
                <w:shd w:val="clear" w:color="auto" w:fill="FFFFFF"/>
              </w:rPr>
              <w:lastRenderedPageBreak/>
              <w:t xml:space="preserve">aby mu nástroj umožnil identifikáciu prvého výskytu tohto </w:t>
            </w:r>
            <w:proofErr w:type="spellStart"/>
            <w:r w:rsidR="00933F57" w:rsidRPr="00B949A8">
              <w:rPr>
                <w:rFonts w:ascii="Arial Narrow" w:hAnsi="Arial Narrow"/>
                <w:i/>
                <w:sz w:val="22"/>
                <w:szCs w:val="22"/>
                <w:shd w:val="clear" w:color="auto" w:fill="FFFFFF"/>
              </w:rPr>
              <w:t>naratívu</w:t>
            </w:r>
            <w:proofErr w:type="spellEnd"/>
            <w:r w:rsidR="00933F57" w:rsidRPr="00B949A8">
              <w:rPr>
                <w:rFonts w:ascii="Arial Narrow" w:hAnsi="Arial Narrow"/>
                <w:i/>
                <w:sz w:val="22"/>
                <w:szCs w:val="22"/>
                <w:shd w:val="clear" w:color="auto" w:fill="FFFFFF"/>
              </w:rPr>
              <w:t xml:space="preserve">, </w:t>
            </w:r>
            <w:proofErr w:type="spellStart"/>
            <w:r w:rsidR="00933F57" w:rsidRPr="00B949A8">
              <w:rPr>
                <w:rFonts w:ascii="Arial Narrow" w:hAnsi="Arial Narrow"/>
                <w:i/>
                <w:sz w:val="22"/>
                <w:szCs w:val="22"/>
                <w:shd w:val="clear" w:color="auto" w:fill="FFFFFF"/>
              </w:rPr>
              <w:t>t.j</w:t>
            </w:r>
            <w:proofErr w:type="spellEnd"/>
            <w:r w:rsidR="00933F57" w:rsidRPr="00B949A8">
              <w:rPr>
                <w:rFonts w:ascii="Arial Narrow" w:hAnsi="Arial Narrow"/>
                <w:i/>
                <w:sz w:val="22"/>
                <w:szCs w:val="22"/>
                <w:shd w:val="clear" w:color="auto" w:fill="FFFFFF"/>
              </w:rPr>
              <w:t>. na ktorom informačnom zdroji sa vyskytol prvýkrát.</w:t>
            </w:r>
          </w:p>
          <w:p w14:paraId="4695799C" w14:textId="77777777" w:rsidR="00933F57" w:rsidRPr="00B949A8" w:rsidRDefault="00933F57" w:rsidP="00B949A8">
            <w:pPr>
              <w:pStyle w:val="Odsekzoznamu"/>
              <w:widowControl w:val="0"/>
              <w:tabs>
                <w:tab w:val="clear" w:pos="2160"/>
                <w:tab w:val="clear" w:pos="2880"/>
                <w:tab w:val="clear" w:pos="4500"/>
              </w:tabs>
              <w:autoSpaceDE w:val="0"/>
              <w:autoSpaceDN w:val="0"/>
              <w:ind w:left="179"/>
              <w:contextualSpacing/>
              <w:jc w:val="both"/>
              <w:rPr>
                <w:rFonts w:ascii="Arial Narrow" w:hAnsi="Arial Narrow"/>
                <w:sz w:val="22"/>
                <w:szCs w:val="22"/>
              </w:rPr>
            </w:pPr>
          </w:p>
          <w:p w14:paraId="066EE618" w14:textId="0220068E" w:rsidR="00933F57" w:rsidRPr="00B949A8" w:rsidRDefault="00DB6A9B" w:rsidP="00B949A8">
            <w:pPr>
              <w:pStyle w:val="Odsekzoznamu"/>
              <w:widowControl w:val="0"/>
              <w:numPr>
                <w:ilvl w:val="0"/>
                <w:numId w:val="14"/>
              </w:numPr>
              <w:tabs>
                <w:tab w:val="clear" w:pos="2160"/>
                <w:tab w:val="clear" w:pos="2880"/>
                <w:tab w:val="clear" w:pos="4500"/>
              </w:tabs>
              <w:autoSpaceDE w:val="0"/>
              <w:autoSpaceDN w:val="0"/>
              <w:ind w:left="179" w:hanging="179"/>
              <w:contextualSpacing/>
              <w:jc w:val="both"/>
              <w:rPr>
                <w:rFonts w:ascii="Arial Narrow" w:hAnsi="Arial Narrow"/>
                <w:sz w:val="22"/>
                <w:szCs w:val="22"/>
              </w:rPr>
            </w:pPr>
            <w:r w:rsidRPr="00B949A8">
              <w:rPr>
                <w:rFonts w:ascii="Arial Narrow" w:hAnsi="Arial Narrow"/>
                <w:sz w:val="22"/>
                <w:szCs w:val="22"/>
              </w:rPr>
              <w:t xml:space="preserve">Prepis videí do textu (na základe požiadavky používateľa, nemusí byť na všetkých sledovaných zdrojoch) a zaradenie textového prepisu videí do zoznamu analyzovaného informačného obsahu. </w:t>
            </w:r>
            <w:r w:rsidR="00933F57" w:rsidRPr="00B949A8">
              <w:rPr>
                <w:rFonts w:ascii="Arial Narrow" w:hAnsi="Arial Narrow"/>
                <w:i/>
                <w:sz w:val="22"/>
                <w:szCs w:val="22"/>
                <w:shd w:val="clear" w:color="auto" w:fill="FFFFFF"/>
              </w:rPr>
              <w:t xml:space="preserve">Voliteľná funkcionalita pri bližšej špecifikácií znamená, že užívateľ manuálne (výberom danej funkcie v dodávanom nástroji) zadá pokyn na automatizovaný prepis zvukovej stopy videa do textu. Takýto vyprodukovaný prepis bude automaticky zaradený do zoznamu indexovaných obsahov, ktoré nástroj spracúva.  </w:t>
            </w:r>
          </w:p>
          <w:p w14:paraId="30D4D589" w14:textId="77777777" w:rsidR="00933F57" w:rsidRPr="00B949A8" w:rsidRDefault="00933F57" w:rsidP="00B949A8">
            <w:pPr>
              <w:pStyle w:val="Odsekzoznamu"/>
              <w:widowControl w:val="0"/>
              <w:tabs>
                <w:tab w:val="clear" w:pos="2160"/>
                <w:tab w:val="clear" w:pos="2880"/>
                <w:tab w:val="clear" w:pos="4500"/>
              </w:tabs>
              <w:autoSpaceDE w:val="0"/>
              <w:autoSpaceDN w:val="0"/>
              <w:ind w:left="179"/>
              <w:contextualSpacing/>
              <w:jc w:val="both"/>
              <w:rPr>
                <w:rFonts w:ascii="Arial Narrow" w:hAnsi="Arial Narrow"/>
                <w:sz w:val="22"/>
                <w:szCs w:val="22"/>
              </w:rPr>
            </w:pPr>
          </w:p>
          <w:p w14:paraId="2BFF77ED" w14:textId="1B19D768" w:rsidR="00933F57" w:rsidRPr="00B949A8" w:rsidRDefault="00DB6A9B" w:rsidP="00B949A8">
            <w:pPr>
              <w:pStyle w:val="Odsekzoznamu"/>
              <w:widowControl w:val="0"/>
              <w:numPr>
                <w:ilvl w:val="0"/>
                <w:numId w:val="14"/>
              </w:numPr>
              <w:tabs>
                <w:tab w:val="clear" w:pos="2160"/>
                <w:tab w:val="clear" w:pos="2880"/>
                <w:tab w:val="clear" w:pos="4500"/>
              </w:tabs>
              <w:autoSpaceDE w:val="0"/>
              <w:autoSpaceDN w:val="0"/>
              <w:ind w:left="179" w:hanging="179"/>
              <w:contextualSpacing/>
              <w:jc w:val="both"/>
              <w:rPr>
                <w:rFonts w:ascii="Arial Narrow" w:hAnsi="Arial Narrow"/>
                <w:sz w:val="22"/>
                <w:szCs w:val="22"/>
              </w:rPr>
            </w:pPr>
            <w:r w:rsidRPr="00B949A8">
              <w:rPr>
                <w:rFonts w:ascii="Arial Narrow" w:hAnsi="Arial Narrow"/>
                <w:sz w:val="22"/>
                <w:szCs w:val="22"/>
              </w:rPr>
              <w:t>Možnosť získať metadáta o videu a porovnať video s ďalšími videami nachádzajúcimi sa na platformách tretích strán (</w:t>
            </w:r>
            <w:proofErr w:type="spellStart"/>
            <w:r w:rsidRPr="00B949A8">
              <w:rPr>
                <w:rFonts w:ascii="Arial Narrow" w:hAnsi="Arial Narrow"/>
                <w:sz w:val="22"/>
                <w:szCs w:val="22"/>
              </w:rPr>
              <w:t>youtube</w:t>
            </w:r>
            <w:proofErr w:type="spellEnd"/>
            <w:r w:rsidRPr="00B949A8">
              <w:rPr>
                <w:rFonts w:ascii="Arial Narrow" w:hAnsi="Arial Narrow"/>
                <w:sz w:val="22"/>
                <w:szCs w:val="22"/>
              </w:rPr>
              <w:t xml:space="preserve">, </w:t>
            </w:r>
            <w:proofErr w:type="spellStart"/>
            <w:r w:rsidRPr="00B949A8">
              <w:rPr>
                <w:rFonts w:ascii="Arial Narrow" w:hAnsi="Arial Narrow"/>
                <w:sz w:val="22"/>
                <w:szCs w:val="22"/>
              </w:rPr>
              <w:t>dailymotion</w:t>
            </w:r>
            <w:proofErr w:type="spellEnd"/>
            <w:r w:rsidRPr="00B949A8">
              <w:rPr>
                <w:rFonts w:ascii="Arial Narrow" w:hAnsi="Arial Narrow"/>
                <w:sz w:val="22"/>
                <w:szCs w:val="22"/>
              </w:rPr>
              <w:t xml:space="preserve">, </w:t>
            </w:r>
            <w:proofErr w:type="spellStart"/>
            <w:r w:rsidRPr="00B949A8">
              <w:rPr>
                <w:rFonts w:ascii="Arial Narrow" w:hAnsi="Arial Narrow"/>
                <w:sz w:val="22"/>
                <w:szCs w:val="22"/>
              </w:rPr>
              <w:t>vimeo</w:t>
            </w:r>
            <w:proofErr w:type="spellEnd"/>
            <w:r w:rsidRPr="00B949A8">
              <w:rPr>
                <w:rFonts w:ascii="Arial Narrow" w:hAnsi="Arial Narrow"/>
                <w:sz w:val="22"/>
                <w:szCs w:val="22"/>
              </w:rPr>
              <w:t>,...).</w:t>
            </w:r>
            <w:r w:rsidR="00933F57" w:rsidRPr="00B949A8">
              <w:rPr>
                <w:rFonts w:ascii="Arial Narrow" w:hAnsi="Arial Narrow"/>
                <w:i/>
                <w:sz w:val="22"/>
                <w:szCs w:val="22"/>
              </w:rPr>
              <w:t>Cieľom predmetnej voliteľnej funkcionality je umožnenie vyhľadávania rovnakého audio-vizuálneho obsahu informačnými zdrojmi na zdieľanie videí a na platformách tretích strán.</w:t>
            </w:r>
          </w:p>
          <w:p w14:paraId="7F7152C0" w14:textId="77777777" w:rsidR="00933F57" w:rsidRPr="00B949A8" w:rsidRDefault="00933F57" w:rsidP="00B949A8">
            <w:pPr>
              <w:pStyle w:val="Odsekzoznamu"/>
              <w:widowControl w:val="0"/>
              <w:tabs>
                <w:tab w:val="clear" w:pos="2160"/>
                <w:tab w:val="clear" w:pos="2880"/>
                <w:tab w:val="clear" w:pos="4500"/>
              </w:tabs>
              <w:autoSpaceDE w:val="0"/>
              <w:autoSpaceDN w:val="0"/>
              <w:ind w:left="179"/>
              <w:contextualSpacing/>
              <w:jc w:val="both"/>
              <w:rPr>
                <w:rFonts w:ascii="Arial Narrow" w:hAnsi="Arial Narrow"/>
                <w:sz w:val="22"/>
                <w:szCs w:val="22"/>
              </w:rPr>
            </w:pPr>
          </w:p>
          <w:p w14:paraId="01782436" w14:textId="76F2074C" w:rsidR="00933F57" w:rsidRPr="00B949A8" w:rsidRDefault="00DB6A9B" w:rsidP="00B949A8">
            <w:pPr>
              <w:pStyle w:val="Odsekzoznamu"/>
              <w:widowControl w:val="0"/>
              <w:numPr>
                <w:ilvl w:val="0"/>
                <w:numId w:val="14"/>
              </w:numPr>
              <w:tabs>
                <w:tab w:val="clear" w:pos="2160"/>
                <w:tab w:val="clear" w:pos="2880"/>
                <w:tab w:val="clear" w:pos="4500"/>
              </w:tabs>
              <w:autoSpaceDE w:val="0"/>
              <w:autoSpaceDN w:val="0"/>
              <w:ind w:left="179" w:hanging="179"/>
              <w:contextualSpacing/>
              <w:jc w:val="both"/>
              <w:rPr>
                <w:rFonts w:ascii="Arial Narrow" w:hAnsi="Arial Narrow"/>
                <w:sz w:val="22"/>
                <w:szCs w:val="22"/>
              </w:rPr>
            </w:pPr>
            <w:r w:rsidRPr="00B949A8">
              <w:rPr>
                <w:rFonts w:ascii="Arial Narrow" w:hAnsi="Arial Narrow"/>
                <w:sz w:val="22"/>
                <w:szCs w:val="22"/>
              </w:rPr>
              <w:t xml:space="preserve">Funkcionalita spracovania obrázkov a fotiek, text nachádzajúci sa v týchto súboroch a porovnanie týchto súborov s OSINT databázami fotografií (napr. </w:t>
            </w:r>
            <w:proofErr w:type="spellStart"/>
            <w:r w:rsidRPr="00B949A8">
              <w:rPr>
                <w:rFonts w:ascii="Arial Narrow" w:hAnsi="Arial Narrow"/>
                <w:sz w:val="22"/>
                <w:szCs w:val="22"/>
              </w:rPr>
              <w:t>google</w:t>
            </w:r>
            <w:proofErr w:type="spellEnd"/>
            <w:r w:rsidRPr="00B949A8">
              <w:rPr>
                <w:rFonts w:ascii="Arial Narrow" w:hAnsi="Arial Narrow"/>
                <w:sz w:val="22"/>
                <w:szCs w:val="22"/>
              </w:rPr>
              <w:t xml:space="preserve"> image </w:t>
            </w:r>
            <w:proofErr w:type="spellStart"/>
            <w:r w:rsidRPr="00B949A8">
              <w:rPr>
                <w:rFonts w:ascii="Arial Narrow" w:hAnsi="Arial Narrow"/>
                <w:sz w:val="22"/>
                <w:szCs w:val="22"/>
              </w:rPr>
              <w:t>search</w:t>
            </w:r>
            <w:proofErr w:type="spellEnd"/>
            <w:r w:rsidRPr="00B949A8">
              <w:rPr>
                <w:rFonts w:ascii="Arial Narrow" w:hAnsi="Arial Narrow"/>
                <w:sz w:val="22"/>
                <w:szCs w:val="22"/>
              </w:rPr>
              <w:t>).</w:t>
            </w:r>
            <w:r w:rsidR="00933F57" w:rsidRPr="00B949A8">
              <w:rPr>
                <w:rFonts w:ascii="Arial Narrow" w:hAnsi="Arial Narrow"/>
                <w:i/>
                <w:sz w:val="22"/>
                <w:szCs w:val="22"/>
                <w:shd w:val="clear" w:color="auto" w:fill="FFFFFF"/>
              </w:rPr>
              <w:t xml:space="preserve">Cieľom predmetnej voliteľnej funkcionality je umožnenie vyhľadávania rovnakého vizuálneho obsahu naprieč informačnými zdrojmi a platformami tretích strán obsahujúcich fotografie (napr. internetové vyhľadávače). Táto funkcionalita má zabezpečiť reverzné vyhľadávanie obrázkov, fotiek a text nachádzajúci sa v týchto súboroch (z </w:t>
            </w:r>
            <w:proofErr w:type="spellStart"/>
            <w:r w:rsidR="00933F57" w:rsidRPr="00B949A8">
              <w:rPr>
                <w:rFonts w:ascii="Arial Narrow" w:hAnsi="Arial Narrow"/>
                <w:i/>
                <w:sz w:val="22"/>
                <w:szCs w:val="22"/>
                <w:shd w:val="clear" w:color="auto" w:fill="FFFFFF"/>
              </w:rPr>
              <w:t>ang</w:t>
            </w:r>
            <w:proofErr w:type="spellEnd"/>
            <w:r w:rsidR="00933F57" w:rsidRPr="00B949A8">
              <w:rPr>
                <w:rFonts w:ascii="Arial Narrow" w:hAnsi="Arial Narrow"/>
                <w:i/>
                <w:sz w:val="22"/>
                <w:szCs w:val="22"/>
                <w:shd w:val="clear" w:color="auto" w:fill="FFFFFF"/>
              </w:rPr>
              <w:t xml:space="preserve">. </w:t>
            </w:r>
            <w:proofErr w:type="spellStart"/>
            <w:r w:rsidR="00933F57" w:rsidRPr="00B949A8">
              <w:rPr>
                <w:rFonts w:ascii="Arial Narrow" w:hAnsi="Arial Narrow"/>
                <w:i/>
                <w:sz w:val="22"/>
                <w:szCs w:val="22"/>
                <w:shd w:val="clear" w:color="auto" w:fill="FFFFFF"/>
              </w:rPr>
              <w:t>reverse</w:t>
            </w:r>
            <w:proofErr w:type="spellEnd"/>
            <w:r w:rsidR="00933F57" w:rsidRPr="00B949A8">
              <w:rPr>
                <w:rFonts w:ascii="Arial Narrow" w:hAnsi="Arial Narrow"/>
                <w:i/>
                <w:sz w:val="22"/>
                <w:szCs w:val="22"/>
                <w:shd w:val="clear" w:color="auto" w:fill="FFFFFF"/>
              </w:rPr>
              <w:t xml:space="preserve"> image </w:t>
            </w:r>
            <w:proofErr w:type="spellStart"/>
            <w:r w:rsidR="00933F57" w:rsidRPr="00B949A8">
              <w:rPr>
                <w:rFonts w:ascii="Arial Narrow" w:hAnsi="Arial Narrow"/>
                <w:i/>
                <w:sz w:val="22"/>
                <w:szCs w:val="22"/>
                <w:shd w:val="clear" w:color="auto" w:fill="FFFFFF"/>
              </w:rPr>
              <w:t>search</w:t>
            </w:r>
            <w:proofErr w:type="spellEnd"/>
            <w:r w:rsidR="00933F57" w:rsidRPr="00B949A8">
              <w:rPr>
                <w:rFonts w:ascii="Arial Narrow" w:hAnsi="Arial Narrow"/>
                <w:i/>
                <w:sz w:val="22"/>
                <w:szCs w:val="22"/>
                <w:shd w:val="clear" w:color="auto" w:fill="FFFFFF"/>
              </w:rPr>
              <w:t xml:space="preserve">).  </w:t>
            </w:r>
          </w:p>
          <w:p w14:paraId="185672F3" w14:textId="77777777" w:rsidR="00933F57" w:rsidRPr="00B949A8" w:rsidRDefault="00933F57" w:rsidP="00B949A8">
            <w:pPr>
              <w:pStyle w:val="Odsekzoznamu"/>
              <w:widowControl w:val="0"/>
              <w:tabs>
                <w:tab w:val="clear" w:pos="2160"/>
                <w:tab w:val="clear" w:pos="2880"/>
                <w:tab w:val="clear" w:pos="4500"/>
              </w:tabs>
              <w:autoSpaceDE w:val="0"/>
              <w:autoSpaceDN w:val="0"/>
              <w:ind w:left="179"/>
              <w:contextualSpacing/>
              <w:jc w:val="both"/>
              <w:rPr>
                <w:rFonts w:ascii="Arial Narrow" w:hAnsi="Arial Narrow"/>
                <w:sz w:val="22"/>
                <w:szCs w:val="22"/>
              </w:rPr>
            </w:pPr>
          </w:p>
          <w:p w14:paraId="309BBB41" w14:textId="5DB0B6BE" w:rsidR="00933F57" w:rsidRPr="00B949A8" w:rsidRDefault="00DB6A9B" w:rsidP="00B949A8">
            <w:pPr>
              <w:pStyle w:val="Odsekzoznamu"/>
              <w:widowControl w:val="0"/>
              <w:numPr>
                <w:ilvl w:val="0"/>
                <w:numId w:val="14"/>
              </w:numPr>
              <w:tabs>
                <w:tab w:val="clear" w:pos="2160"/>
                <w:tab w:val="clear" w:pos="2880"/>
                <w:tab w:val="clear" w:pos="4500"/>
              </w:tabs>
              <w:autoSpaceDE w:val="0"/>
              <w:autoSpaceDN w:val="0"/>
              <w:ind w:left="179" w:hanging="179"/>
              <w:contextualSpacing/>
              <w:jc w:val="both"/>
              <w:rPr>
                <w:rFonts w:ascii="Arial Narrow" w:hAnsi="Arial Narrow"/>
                <w:sz w:val="22"/>
                <w:szCs w:val="22"/>
              </w:rPr>
            </w:pPr>
            <w:r w:rsidRPr="00B949A8">
              <w:rPr>
                <w:rFonts w:ascii="Arial Narrow" w:hAnsi="Arial Narrow"/>
                <w:sz w:val="22"/>
                <w:szCs w:val="22"/>
              </w:rPr>
              <w:t>Export dát vo formáte, ktorý umožňuje sieťovú analýzu, napríklad GEXF</w:t>
            </w:r>
            <w:r w:rsidR="008D14AA" w:rsidRPr="00B949A8">
              <w:rPr>
                <w:rFonts w:ascii="Arial Narrow" w:hAnsi="Arial Narrow"/>
                <w:sz w:val="22"/>
                <w:szCs w:val="22"/>
              </w:rPr>
              <w:t xml:space="preserve">, </w:t>
            </w:r>
            <w:proofErr w:type="spellStart"/>
            <w:r w:rsidR="008D14AA" w:rsidRPr="00B949A8">
              <w:rPr>
                <w:rFonts w:ascii="Arial Narrow" w:hAnsi="Arial Narrow"/>
                <w:sz w:val="22"/>
                <w:szCs w:val="22"/>
              </w:rPr>
              <w:t>csv</w:t>
            </w:r>
            <w:proofErr w:type="spellEnd"/>
            <w:r w:rsidR="008D14AA" w:rsidRPr="00B949A8">
              <w:rPr>
                <w:rFonts w:ascii="Arial Narrow" w:hAnsi="Arial Narrow"/>
                <w:sz w:val="22"/>
                <w:szCs w:val="22"/>
              </w:rPr>
              <w:t xml:space="preserve"> a pod</w:t>
            </w:r>
            <w:r w:rsidRPr="00B949A8">
              <w:rPr>
                <w:rFonts w:ascii="Arial Narrow" w:hAnsi="Arial Narrow"/>
                <w:sz w:val="22"/>
                <w:szCs w:val="22"/>
              </w:rPr>
              <w:t>.</w:t>
            </w:r>
            <w:r w:rsidR="00933F57" w:rsidRPr="00B949A8">
              <w:rPr>
                <w:rFonts w:ascii="Arial Narrow" w:hAnsi="Arial Narrow"/>
                <w:sz w:val="22"/>
                <w:szCs w:val="22"/>
              </w:rPr>
              <w:t xml:space="preserve"> </w:t>
            </w:r>
            <w:r w:rsidR="00933F57" w:rsidRPr="00B949A8">
              <w:rPr>
                <w:rFonts w:ascii="Arial Narrow" w:hAnsi="Arial Narrow"/>
                <w:i/>
                <w:sz w:val="22"/>
                <w:szCs w:val="22"/>
              </w:rPr>
              <w:t>Verejný o</w:t>
            </w:r>
            <w:r w:rsidR="00933F57" w:rsidRPr="00B949A8">
              <w:rPr>
                <w:rFonts w:ascii="Arial Narrow" w:hAnsi="Arial Narrow"/>
                <w:i/>
                <w:sz w:val="22"/>
                <w:szCs w:val="22"/>
                <w:shd w:val="clear" w:color="auto" w:fill="FFFFFF"/>
              </w:rPr>
              <w:t xml:space="preserve">bstarávateľ požaduje touto voliteľnou funkcionalitou možnosť exportu zdrojov definovaných užívateľom (časové obdobie, počet zdrojov, vlastná kategorizácia, filtrovanie cez kľúčové slová a pod), vrátane interakcií medzi danými zdrojmi za účelom tvorby sieťovej analýzy. Sieťová analytická je metóda, ktorá sa používa pre potreby analýzy, optimalizácie alebo vizualizácie nejakej sieti vzájomne prepojených a súvisiacich prvkov, ktoré majú medzi sebou nejakú súvislosť. Za týmto účelom je potrebný aj sieťový diagram/ sieťový graf. Verejný obstarávateľ nastavil túto požiadavku </w:t>
            </w:r>
            <w:r w:rsidR="00933F57" w:rsidRPr="00B949A8">
              <w:rPr>
                <w:rFonts w:ascii="Arial Narrow" w:hAnsi="Arial Narrow"/>
                <w:i/>
                <w:sz w:val="22"/>
                <w:szCs w:val="22"/>
                <w:shd w:val="clear" w:color="auto" w:fill="FFFFFF"/>
              </w:rPr>
              <w:lastRenderedPageBreak/>
              <w:t>preto tak aby užívateľ licencie k analytickému nástroju mal  možnosť exportovať dáta v takom formáte aby bola umožnená sieťová analýza. Jedným z takých formátov je napríklad formát GEXF (</w:t>
            </w:r>
            <w:proofErr w:type="spellStart"/>
            <w:r w:rsidR="00933F57" w:rsidRPr="00B949A8">
              <w:rPr>
                <w:rFonts w:ascii="Arial Narrow" w:hAnsi="Arial Narrow"/>
                <w:i/>
                <w:sz w:val="22"/>
                <w:szCs w:val="22"/>
                <w:shd w:val="clear" w:color="auto" w:fill="FFFFFF"/>
              </w:rPr>
              <w:t>Graph</w:t>
            </w:r>
            <w:proofErr w:type="spellEnd"/>
            <w:r w:rsidR="00933F57" w:rsidRPr="00B949A8">
              <w:rPr>
                <w:rFonts w:ascii="Arial Narrow" w:hAnsi="Arial Narrow"/>
                <w:i/>
                <w:sz w:val="22"/>
                <w:szCs w:val="22"/>
                <w:shd w:val="clear" w:color="auto" w:fill="FFFFFF"/>
              </w:rPr>
              <w:t xml:space="preserve"> Exchange XML </w:t>
            </w:r>
            <w:proofErr w:type="spellStart"/>
            <w:r w:rsidR="00933F57" w:rsidRPr="00B949A8">
              <w:rPr>
                <w:rFonts w:ascii="Arial Narrow" w:hAnsi="Arial Narrow"/>
                <w:i/>
                <w:sz w:val="22"/>
                <w:szCs w:val="22"/>
                <w:shd w:val="clear" w:color="auto" w:fill="FFFFFF"/>
              </w:rPr>
              <w:t>Format</w:t>
            </w:r>
            <w:proofErr w:type="spellEnd"/>
            <w:r w:rsidR="00933F57" w:rsidRPr="00B949A8">
              <w:rPr>
                <w:rFonts w:ascii="Arial Narrow" w:hAnsi="Arial Narrow"/>
                <w:i/>
                <w:sz w:val="22"/>
                <w:szCs w:val="22"/>
                <w:shd w:val="clear" w:color="auto" w:fill="FFFFFF"/>
              </w:rPr>
              <w:t>). Exportované zdroje pre účely sieťového grafu by mali obsahovať minimálne nasledujúce údaje: počet skladovateľov daného obsahu, časová stopa obsahu, interakcie s inými obsahmi (z povinných, prípadne aj z voliteľných zdrojov), množstvo uverejnených príspevkov a miera interakcie iných používateľov s nimi (</w:t>
            </w:r>
            <w:proofErr w:type="spellStart"/>
            <w:r w:rsidR="00933F57" w:rsidRPr="00B949A8">
              <w:rPr>
                <w:rFonts w:ascii="Arial Narrow" w:hAnsi="Arial Narrow"/>
                <w:i/>
                <w:sz w:val="22"/>
                <w:szCs w:val="22"/>
                <w:shd w:val="clear" w:color="auto" w:fill="FFFFFF"/>
              </w:rPr>
              <w:t>engagement</w:t>
            </w:r>
            <w:proofErr w:type="spellEnd"/>
            <w:r w:rsidR="00933F57" w:rsidRPr="00B949A8">
              <w:rPr>
                <w:rFonts w:ascii="Arial Narrow" w:hAnsi="Arial Narrow"/>
                <w:i/>
                <w:sz w:val="22"/>
                <w:szCs w:val="22"/>
                <w:shd w:val="clear" w:color="auto" w:fill="FFFFFF"/>
              </w:rPr>
              <w:t>) na úrovni jednotlivých príspevkov, nie agregovaných dát.</w:t>
            </w:r>
          </w:p>
          <w:p w14:paraId="48BAC55E" w14:textId="77777777" w:rsidR="00933F57" w:rsidRPr="00B949A8" w:rsidRDefault="00933F57" w:rsidP="00B949A8">
            <w:pPr>
              <w:pStyle w:val="Odsekzoznamu"/>
              <w:widowControl w:val="0"/>
              <w:tabs>
                <w:tab w:val="clear" w:pos="2160"/>
                <w:tab w:val="clear" w:pos="2880"/>
                <w:tab w:val="clear" w:pos="4500"/>
              </w:tabs>
              <w:autoSpaceDE w:val="0"/>
              <w:autoSpaceDN w:val="0"/>
              <w:ind w:left="179"/>
              <w:contextualSpacing/>
              <w:jc w:val="both"/>
              <w:rPr>
                <w:rFonts w:ascii="Arial Narrow" w:hAnsi="Arial Narrow"/>
                <w:sz w:val="22"/>
                <w:szCs w:val="22"/>
              </w:rPr>
            </w:pPr>
          </w:p>
          <w:p w14:paraId="20EEA00A" w14:textId="24D7C924" w:rsidR="00DB6A9B" w:rsidRDefault="00DB6A9B" w:rsidP="00B949A8">
            <w:pPr>
              <w:pStyle w:val="Odsekzoznamu"/>
              <w:widowControl w:val="0"/>
              <w:numPr>
                <w:ilvl w:val="0"/>
                <w:numId w:val="14"/>
              </w:numPr>
              <w:tabs>
                <w:tab w:val="clear" w:pos="2160"/>
                <w:tab w:val="clear" w:pos="2880"/>
                <w:tab w:val="clear" w:pos="4500"/>
              </w:tabs>
              <w:autoSpaceDE w:val="0"/>
              <w:autoSpaceDN w:val="0"/>
              <w:ind w:left="179" w:hanging="179"/>
              <w:contextualSpacing/>
              <w:jc w:val="both"/>
              <w:rPr>
                <w:rFonts w:ascii="Arial Narrow" w:hAnsi="Arial Narrow"/>
                <w:sz w:val="22"/>
                <w:szCs w:val="22"/>
              </w:rPr>
            </w:pPr>
            <w:r w:rsidRPr="00B949A8">
              <w:rPr>
                <w:rFonts w:ascii="Arial Narrow" w:hAnsi="Arial Narrow"/>
                <w:sz w:val="22"/>
                <w:szCs w:val="22"/>
              </w:rPr>
              <w:t xml:space="preserve">Funkcionalita implementácie analýzy </w:t>
            </w:r>
            <w:proofErr w:type="spellStart"/>
            <w:r w:rsidRPr="00B949A8">
              <w:rPr>
                <w:rFonts w:ascii="Arial Narrow" w:hAnsi="Arial Narrow"/>
                <w:sz w:val="22"/>
                <w:szCs w:val="22"/>
              </w:rPr>
              <w:t>sentimentu</w:t>
            </w:r>
            <w:proofErr w:type="spellEnd"/>
            <w:r w:rsidRPr="00B949A8">
              <w:rPr>
                <w:rFonts w:ascii="Arial Narrow" w:hAnsi="Arial Narrow"/>
                <w:sz w:val="22"/>
                <w:szCs w:val="22"/>
              </w:rPr>
              <w:t xml:space="preserve"> textov (z </w:t>
            </w:r>
            <w:proofErr w:type="spellStart"/>
            <w:r w:rsidRPr="00B949A8">
              <w:rPr>
                <w:rFonts w:ascii="Arial Narrow" w:hAnsi="Arial Narrow"/>
                <w:sz w:val="22"/>
                <w:szCs w:val="22"/>
              </w:rPr>
              <w:t>ang</w:t>
            </w:r>
            <w:proofErr w:type="spellEnd"/>
            <w:r w:rsidRPr="00B949A8">
              <w:rPr>
                <w:rFonts w:ascii="Arial Narrow" w:hAnsi="Arial Narrow"/>
                <w:sz w:val="22"/>
                <w:szCs w:val="22"/>
              </w:rPr>
              <w:t xml:space="preserve">. </w:t>
            </w:r>
            <w:proofErr w:type="spellStart"/>
            <w:r w:rsidRPr="00B949A8">
              <w:rPr>
                <w:rFonts w:ascii="Arial Narrow" w:hAnsi="Arial Narrow"/>
                <w:sz w:val="22"/>
                <w:szCs w:val="22"/>
              </w:rPr>
              <w:t>sentiment</w:t>
            </w:r>
            <w:proofErr w:type="spellEnd"/>
            <w:r w:rsidRPr="00B949A8">
              <w:rPr>
                <w:rFonts w:ascii="Arial Narrow" w:hAnsi="Arial Narrow"/>
                <w:sz w:val="22"/>
                <w:szCs w:val="22"/>
              </w:rPr>
              <w:t xml:space="preserve"> </w:t>
            </w:r>
            <w:proofErr w:type="spellStart"/>
            <w:r w:rsidRPr="00B949A8">
              <w:rPr>
                <w:rFonts w:ascii="Arial Narrow" w:hAnsi="Arial Narrow"/>
                <w:sz w:val="22"/>
                <w:szCs w:val="22"/>
              </w:rPr>
              <w:t>analysis</w:t>
            </w:r>
            <w:proofErr w:type="spellEnd"/>
            <w:r w:rsidRPr="00B949A8">
              <w:rPr>
                <w:rFonts w:ascii="Arial Narrow" w:hAnsi="Arial Narrow"/>
                <w:sz w:val="22"/>
                <w:szCs w:val="22"/>
              </w:rPr>
              <w:t xml:space="preserve">) v povinných informačných zdrojoch (viď sekcia 1. </w:t>
            </w:r>
            <w:r w:rsidRPr="00B949A8">
              <w:rPr>
                <w:rFonts w:ascii="Arial Narrow" w:hAnsi="Arial Narrow"/>
                <w:i/>
                <w:sz w:val="22"/>
                <w:szCs w:val="22"/>
              </w:rPr>
              <w:t>Povinné informačné zdroje</w:t>
            </w:r>
            <w:r w:rsidRPr="00B949A8">
              <w:rPr>
                <w:rFonts w:ascii="Arial Narrow" w:hAnsi="Arial Narrow"/>
                <w:sz w:val="22"/>
                <w:szCs w:val="22"/>
              </w:rPr>
              <w:t>).</w:t>
            </w:r>
          </w:p>
          <w:p w14:paraId="322548F9" w14:textId="77777777" w:rsidR="00B949A8" w:rsidRPr="00B949A8" w:rsidRDefault="00B949A8" w:rsidP="00B949A8">
            <w:pPr>
              <w:pStyle w:val="Odsekzoznamu"/>
              <w:jc w:val="both"/>
              <w:rPr>
                <w:rFonts w:ascii="Arial Narrow" w:hAnsi="Arial Narrow"/>
                <w:sz w:val="22"/>
                <w:szCs w:val="22"/>
              </w:rPr>
            </w:pPr>
          </w:p>
          <w:p w14:paraId="783A6138" w14:textId="688CED2E" w:rsidR="00DB6A9B" w:rsidRDefault="00DB6A9B" w:rsidP="00B949A8">
            <w:pPr>
              <w:pStyle w:val="Odsekzoznamu"/>
              <w:widowControl w:val="0"/>
              <w:numPr>
                <w:ilvl w:val="0"/>
                <w:numId w:val="14"/>
              </w:numPr>
              <w:tabs>
                <w:tab w:val="clear" w:pos="2160"/>
                <w:tab w:val="clear" w:pos="2880"/>
                <w:tab w:val="clear" w:pos="4500"/>
              </w:tabs>
              <w:autoSpaceDE w:val="0"/>
              <w:autoSpaceDN w:val="0"/>
              <w:ind w:left="179" w:hanging="179"/>
              <w:contextualSpacing/>
              <w:jc w:val="both"/>
              <w:rPr>
                <w:rFonts w:ascii="Arial Narrow" w:hAnsi="Arial Narrow"/>
                <w:sz w:val="22"/>
                <w:szCs w:val="22"/>
              </w:rPr>
            </w:pPr>
            <w:r w:rsidRPr="00B949A8">
              <w:rPr>
                <w:rFonts w:ascii="Arial Narrow" w:hAnsi="Arial Narrow"/>
                <w:sz w:val="22"/>
                <w:szCs w:val="22"/>
              </w:rPr>
              <w:t xml:space="preserve">Funkcionalita implementácie analýzy </w:t>
            </w:r>
            <w:proofErr w:type="spellStart"/>
            <w:r w:rsidRPr="00B949A8">
              <w:rPr>
                <w:rFonts w:ascii="Arial Narrow" w:hAnsi="Arial Narrow"/>
                <w:sz w:val="22"/>
                <w:szCs w:val="22"/>
              </w:rPr>
              <w:t>sentimentu</w:t>
            </w:r>
            <w:proofErr w:type="spellEnd"/>
            <w:r w:rsidRPr="00B949A8">
              <w:rPr>
                <w:rFonts w:ascii="Arial Narrow" w:hAnsi="Arial Narrow"/>
                <w:sz w:val="22"/>
                <w:szCs w:val="22"/>
              </w:rPr>
              <w:t xml:space="preserve"> textov</w:t>
            </w:r>
            <w:r w:rsidRPr="00B949A8" w:rsidDel="007922F7">
              <w:rPr>
                <w:rFonts w:ascii="Arial Narrow" w:hAnsi="Arial Narrow"/>
                <w:sz w:val="22"/>
                <w:szCs w:val="22"/>
              </w:rPr>
              <w:t xml:space="preserve"> </w:t>
            </w:r>
            <w:r w:rsidRPr="00B949A8">
              <w:rPr>
                <w:rFonts w:ascii="Arial Narrow" w:hAnsi="Arial Narrow"/>
                <w:sz w:val="22"/>
                <w:szCs w:val="22"/>
              </w:rPr>
              <w:t xml:space="preserve"> (z </w:t>
            </w:r>
            <w:proofErr w:type="spellStart"/>
            <w:r w:rsidRPr="00B949A8">
              <w:rPr>
                <w:rFonts w:ascii="Arial Narrow" w:hAnsi="Arial Narrow"/>
                <w:sz w:val="22"/>
                <w:szCs w:val="22"/>
              </w:rPr>
              <w:t>ang</w:t>
            </w:r>
            <w:proofErr w:type="spellEnd"/>
            <w:r w:rsidRPr="00B949A8">
              <w:rPr>
                <w:rFonts w:ascii="Arial Narrow" w:hAnsi="Arial Narrow"/>
                <w:sz w:val="22"/>
                <w:szCs w:val="22"/>
              </w:rPr>
              <w:t xml:space="preserve">. </w:t>
            </w:r>
            <w:proofErr w:type="spellStart"/>
            <w:r w:rsidRPr="00B949A8">
              <w:rPr>
                <w:rFonts w:ascii="Arial Narrow" w:hAnsi="Arial Narrow"/>
                <w:sz w:val="22"/>
                <w:szCs w:val="22"/>
              </w:rPr>
              <w:t>sentiment</w:t>
            </w:r>
            <w:proofErr w:type="spellEnd"/>
            <w:r w:rsidRPr="00B949A8">
              <w:rPr>
                <w:rFonts w:ascii="Arial Narrow" w:hAnsi="Arial Narrow"/>
                <w:sz w:val="22"/>
                <w:szCs w:val="22"/>
              </w:rPr>
              <w:t xml:space="preserve"> </w:t>
            </w:r>
            <w:proofErr w:type="spellStart"/>
            <w:r w:rsidRPr="00B949A8">
              <w:rPr>
                <w:rFonts w:ascii="Arial Narrow" w:hAnsi="Arial Narrow"/>
                <w:sz w:val="22"/>
                <w:szCs w:val="22"/>
              </w:rPr>
              <w:t>analysis</w:t>
            </w:r>
            <w:proofErr w:type="spellEnd"/>
            <w:r w:rsidRPr="00B949A8">
              <w:rPr>
                <w:rFonts w:ascii="Arial Narrow" w:hAnsi="Arial Narrow"/>
                <w:sz w:val="22"/>
                <w:szCs w:val="22"/>
              </w:rPr>
              <w:t xml:space="preserve">) vo voliteľných informačných zdrojoch (viď sekcia 2. </w:t>
            </w:r>
            <w:r w:rsidRPr="00B949A8">
              <w:rPr>
                <w:rFonts w:ascii="Arial Narrow" w:hAnsi="Arial Narrow"/>
                <w:i/>
                <w:sz w:val="22"/>
                <w:szCs w:val="22"/>
              </w:rPr>
              <w:t>Voliteľné informačné zdroje</w:t>
            </w:r>
            <w:r w:rsidRPr="00B949A8">
              <w:rPr>
                <w:rFonts w:ascii="Arial Narrow" w:hAnsi="Arial Narrow"/>
                <w:sz w:val="22"/>
                <w:szCs w:val="22"/>
              </w:rPr>
              <w:t>).</w:t>
            </w:r>
          </w:p>
          <w:p w14:paraId="32B70E3D" w14:textId="77777777" w:rsidR="00B949A8" w:rsidRPr="00B949A8" w:rsidRDefault="00B949A8" w:rsidP="00B949A8">
            <w:pPr>
              <w:pStyle w:val="Odsekzoznamu"/>
              <w:jc w:val="both"/>
              <w:rPr>
                <w:rFonts w:ascii="Arial Narrow" w:hAnsi="Arial Narrow"/>
                <w:sz w:val="22"/>
                <w:szCs w:val="22"/>
              </w:rPr>
            </w:pPr>
          </w:p>
          <w:p w14:paraId="485A0773" w14:textId="436695AE" w:rsidR="00933F57" w:rsidRPr="00B949A8" w:rsidRDefault="00DB6A9B" w:rsidP="00B949A8">
            <w:pPr>
              <w:pStyle w:val="Odsekzoznamu"/>
              <w:widowControl w:val="0"/>
              <w:numPr>
                <w:ilvl w:val="0"/>
                <w:numId w:val="14"/>
              </w:numPr>
              <w:tabs>
                <w:tab w:val="clear" w:pos="2160"/>
                <w:tab w:val="clear" w:pos="2880"/>
                <w:tab w:val="clear" w:pos="4500"/>
              </w:tabs>
              <w:autoSpaceDE w:val="0"/>
              <w:autoSpaceDN w:val="0"/>
              <w:ind w:left="179" w:hanging="179"/>
              <w:contextualSpacing/>
              <w:jc w:val="both"/>
              <w:rPr>
                <w:rFonts w:ascii="Arial Narrow" w:hAnsi="Arial Narrow"/>
                <w:sz w:val="22"/>
                <w:szCs w:val="22"/>
              </w:rPr>
            </w:pPr>
            <w:r w:rsidRPr="00B949A8">
              <w:rPr>
                <w:rFonts w:ascii="Arial Narrow" w:hAnsi="Arial Narrow"/>
                <w:sz w:val="22"/>
                <w:szCs w:val="22"/>
              </w:rPr>
              <w:t xml:space="preserve">Rozšírenie funkcionality pokročilej textovej analýzy o ďalšie jazyky sledovaných informačných zdrojov  založená na spracovaní prirodzeného jazyka (z </w:t>
            </w:r>
            <w:proofErr w:type="spellStart"/>
            <w:r w:rsidRPr="00B949A8">
              <w:rPr>
                <w:rFonts w:ascii="Arial Narrow" w:hAnsi="Arial Narrow"/>
                <w:sz w:val="22"/>
                <w:szCs w:val="22"/>
              </w:rPr>
              <w:t>ang</w:t>
            </w:r>
            <w:proofErr w:type="spellEnd"/>
            <w:r w:rsidRPr="00B949A8">
              <w:rPr>
                <w:rFonts w:ascii="Arial Narrow" w:hAnsi="Arial Narrow"/>
                <w:sz w:val="22"/>
                <w:szCs w:val="22"/>
              </w:rPr>
              <w:t xml:space="preserve">. </w:t>
            </w:r>
            <w:proofErr w:type="spellStart"/>
            <w:r w:rsidRPr="00B949A8">
              <w:rPr>
                <w:rFonts w:ascii="Arial Narrow" w:hAnsi="Arial Narrow"/>
                <w:sz w:val="22"/>
                <w:szCs w:val="22"/>
              </w:rPr>
              <w:t>Natural</w:t>
            </w:r>
            <w:proofErr w:type="spellEnd"/>
            <w:r w:rsidRPr="00B949A8">
              <w:rPr>
                <w:rFonts w:ascii="Arial Narrow" w:hAnsi="Arial Narrow"/>
                <w:sz w:val="22"/>
                <w:szCs w:val="22"/>
              </w:rPr>
              <w:t xml:space="preserve"> </w:t>
            </w:r>
            <w:proofErr w:type="spellStart"/>
            <w:r w:rsidRPr="00B949A8">
              <w:rPr>
                <w:rFonts w:ascii="Arial Narrow" w:hAnsi="Arial Narrow"/>
                <w:sz w:val="22"/>
                <w:szCs w:val="22"/>
              </w:rPr>
              <w:t>Language</w:t>
            </w:r>
            <w:proofErr w:type="spellEnd"/>
            <w:r w:rsidRPr="00B949A8">
              <w:rPr>
                <w:rFonts w:ascii="Arial Narrow" w:hAnsi="Arial Narrow"/>
                <w:sz w:val="22"/>
                <w:szCs w:val="22"/>
              </w:rPr>
              <w:t xml:space="preserve"> </w:t>
            </w:r>
            <w:proofErr w:type="spellStart"/>
            <w:r w:rsidRPr="00B949A8">
              <w:rPr>
                <w:rFonts w:ascii="Arial Narrow" w:hAnsi="Arial Narrow"/>
                <w:sz w:val="22"/>
                <w:szCs w:val="22"/>
              </w:rPr>
              <w:t>Processing</w:t>
            </w:r>
            <w:proofErr w:type="spellEnd"/>
            <w:r w:rsidRPr="00B949A8">
              <w:rPr>
                <w:rFonts w:ascii="Arial Narrow" w:hAnsi="Arial Narrow"/>
                <w:sz w:val="22"/>
                <w:szCs w:val="22"/>
              </w:rPr>
              <w:t>) umožňujúca identifikovať dominantné témy v rámci zozbieraných dát, konkrétne o anglický a ruský jazyk.</w:t>
            </w:r>
            <w:r w:rsidR="00933F57" w:rsidRPr="00B949A8">
              <w:rPr>
                <w:rFonts w:ascii="Arial Narrow" w:hAnsi="Arial Narrow"/>
                <w:sz w:val="22"/>
                <w:szCs w:val="22"/>
              </w:rPr>
              <w:t xml:space="preserve"> </w:t>
            </w:r>
            <w:r w:rsidR="00933F57" w:rsidRPr="00B949A8">
              <w:rPr>
                <w:rFonts w:ascii="Arial Narrow" w:hAnsi="Arial Narrow"/>
                <w:i/>
                <w:sz w:val="22"/>
                <w:szCs w:val="22"/>
                <w:shd w:val="clear" w:color="auto" w:fill="FFFFFF"/>
              </w:rPr>
              <w:t xml:space="preserve">Verejný obstarávateľ požaduje aby nástroj poskytoval pokročilé strojové spracovanie prirodzeného jazyka, ktoré umožní okrem štandardného </w:t>
            </w:r>
            <w:proofErr w:type="spellStart"/>
            <w:r w:rsidR="00933F57" w:rsidRPr="00B949A8">
              <w:rPr>
                <w:rFonts w:ascii="Arial Narrow" w:hAnsi="Arial Narrow"/>
                <w:i/>
                <w:sz w:val="22"/>
                <w:szCs w:val="22"/>
                <w:shd w:val="clear" w:color="auto" w:fill="FFFFFF"/>
              </w:rPr>
              <w:t>full</w:t>
            </w:r>
            <w:proofErr w:type="spellEnd"/>
            <w:r w:rsidR="00933F57" w:rsidRPr="00B949A8">
              <w:rPr>
                <w:rFonts w:ascii="Arial Narrow" w:hAnsi="Arial Narrow"/>
                <w:i/>
                <w:sz w:val="22"/>
                <w:szCs w:val="22"/>
                <w:shd w:val="clear" w:color="auto" w:fill="FFFFFF"/>
              </w:rPr>
              <w:t xml:space="preserve">-textového vyhľadávania aj iné funkcionality. Jedná sa napríklad o identifikáciu výskytu obmenených, ale významovo rovnakých pojmov, </w:t>
            </w:r>
            <w:proofErr w:type="spellStart"/>
            <w:r w:rsidR="00933F57" w:rsidRPr="00B949A8">
              <w:rPr>
                <w:rFonts w:ascii="Arial Narrow" w:hAnsi="Arial Narrow"/>
                <w:i/>
                <w:sz w:val="22"/>
                <w:szCs w:val="22"/>
                <w:shd w:val="clear" w:color="auto" w:fill="FFFFFF"/>
              </w:rPr>
              <w:t>lematizáciu</w:t>
            </w:r>
            <w:proofErr w:type="spellEnd"/>
            <w:r w:rsidR="00933F57" w:rsidRPr="00B949A8">
              <w:rPr>
                <w:rFonts w:ascii="Arial Narrow" w:hAnsi="Arial Narrow"/>
                <w:i/>
                <w:sz w:val="22"/>
                <w:szCs w:val="22"/>
                <w:shd w:val="clear" w:color="auto" w:fill="FFFFFF"/>
              </w:rPr>
              <w:t xml:space="preserve">, identifikovanie </w:t>
            </w:r>
            <w:proofErr w:type="spellStart"/>
            <w:r w:rsidR="00933F57" w:rsidRPr="00B949A8">
              <w:rPr>
                <w:rFonts w:ascii="Arial Narrow" w:hAnsi="Arial Narrow"/>
                <w:i/>
                <w:sz w:val="22"/>
                <w:szCs w:val="22"/>
                <w:shd w:val="clear" w:color="auto" w:fill="FFFFFF"/>
              </w:rPr>
              <w:t>naratívov</w:t>
            </w:r>
            <w:proofErr w:type="spellEnd"/>
            <w:r w:rsidR="00933F57" w:rsidRPr="00B949A8">
              <w:rPr>
                <w:rFonts w:ascii="Arial Narrow" w:hAnsi="Arial Narrow"/>
                <w:i/>
                <w:sz w:val="22"/>
                <w:szCs w:val="22"/>
                <w:shd w:val="clear" w:color="auto" w:fill="FFFFFF"/>
              </w:rPr>
              <w:t xml:space="preserve"> a pod. </w:t>
            </w:r>
            <w:r w:rsidR="00933F57" w:rsidRPr="00B949A8">
              <w:rPr>
                <w:rFonts w:ascii="Arial Narrow" w:hAnsi="Arial Narrow"/>
                <w:i/>
                <w:sz w:val="22"/>
                <w:szCs w:val="22"/>
              </w:rPr>
              <w:t>S jediným rozdielom, že v tomto prípade ide o spracovanie anglického a ruského jazyka.</w:t>
            </w:r>
          </w:p>
          <w:p w14:paraId="64FE263B" w14:textId="77777777" w:rsidR="00933F57" w:rsidRPr="00B949A8" w:rsidRDefault="00933F57" w:rsidP="00B949A8">
            <w:pPr>
              <w:pStyle w:val="Odsekzoznamu"/>
              <w:widowControl w:val="0"/>
              <w:tabs>
                <w:tab w:val="clear" w:pos="2160"/>
                <w:tab w:val="clear" w:pos="2880"/>
                <w:tab w:val="clear" w:pos="4500"/>
              </w:tabs>
              <w:autoSpaceDE w:val="0"/>
              <w:autoSpaceDN w:val="0"/>
              <w:ind w:left="179"/>
              <w:contextualSpacing/>
              <w:jc w:val="both"/>
              <w:rPr>
                <w:rFonts w:ascii="Arial Narrow" w:hAnsi="Arial Narrow"/>
                <w:sz w:val="22"/>
                <w:szCs w:val="22"/>
              </w:rPr>
            </w:pPr>
          </w:p>
          <w:p w14:paraId="2410404D" w14:textId="23E9712E" w:rsidR="00933F57" w:rsidRPr="00B949A8" w:rsidRDefault="00DB6A9B" w:rsidP="00B949A8">
            <w:pPr>
              <w:pStyle w:val="Odsekzoznamu"/>
              <w:widowControl w:val="0"/>
              <w:numPr>
                <w:ilvl w:val="0"/>
                <w:numId w:val="14"/>
              </w:numPr>
              <w:tabs>
                <w:tab w:val="clear" w:pos="2160"/>
                <w:tab w:val="clear" w:pos="2880"/>
                <w:tab w:val="clear" w:pos="4500"/>
              </w:tabs>
              <w:autoSpaceDE w:val="0"/>
              <w:autoSpaceDN w:val="0"/>
              <w:ind w:left="179" w:hanging="179"/>
              <w:contextualSpacing/>
              <w:jc w:val="both"/>
              <w:rPr>
                <w:rFonts w:ascii="Arial Narrow" w:hAnsi="Arial Narrow"/>
                <w:sz w:val="22"/>
                <w:szCs w:val="22"/>
              </w:rPr>
            </w:pPr>
            <w:r w:rsidRPr="00B949A8">
              <w:rPr>
                <w:rFonts w:ascii="Arial Narrow" w:hAnsi="Arial Narrow"/>
                <w:sz w:val="22"/>
                <w:szCs w:val="22"/>
              </w:rPr>
              <w:t xml:space="preserve">Rozhranie pre vytváranie umelej inteligencie a strojového učenia. </w:t>
            </w:r>
            <w:r w:rsidR="00933F57" w:rsidRPr="00B949A8">
              <w:rPr>
                <w:rFonts w:ascii="Arial Narrow" w:hAnsi="Arial Narrow"/>
                <w:i/>
                <w:sz w:val="22"/>
                <w:szCs w:val="22"/>
                <w:shd w:val="clear" w:color="auto" w:fill="FFFFFF"/>
              </w:rPr>
              <w:t>Obstarávateľ v tomto prípade voliteľnej funkcionality by chcel zabezpečiť, aby v prípade odôvodnenej požiadavky bolo možné pretrénovať model, ktorý spracúva prirodzený jazyk alebo prípadne iné modely na báze strojového učenia, ktoré dodávaný analytický nástroj používa. Pretrénovanie by malo byť vykonané poskytovateľom na základe odôvodnenej požiadavky objednávateľa.</w:t>
            </w:r>
          </w:p>
          <w:p w14:paraId="522C6A6C" w14:textId="77777777" w:rsidR="00933F57" w:rsidRPr="00B949A8" w:rsidRDefault="00933F57" w:rsidP="00B949A8">
            <w:pPr>
              <w:pStyle w:val="Odsekzoznamu"/>
              <w:widowControl w:val="0"/>
              <w:tabs>
                <w:tab w:val="clear" w:pos="2160"/>
                <w:tab w:val="clear" w:pos="2880"/>
                <w:tab w:val="clear" w:pos="4500"/>
              </w:tabs>
              <w:autoSpaceDE w:val="0"/>
              <w:autoSpaceDN w:val="0"/>
              <w:ind w:left="179"/>
              <w:contextualSpacing/>
              <w:jc w:val="both"/>
              <w:rPr>
                <w:rFonts w:ascii="Arial Narrow" w:hAnsi="Arial Narrow"/>
                <w:sz w:val="22"/>
                <w:szCs w:val="22"/>
              </w:rPr>
            </w:pPr>
          </w:p>
          <w:p w14:paraId="1DD1305B" w14:textId="14B141D7" w:rsidR="00933F57" w:rsidRPr="00B949A8" w:rsidRDefault="00DB6A9B" w:rsidP="00B949A8">
            <w:pPr>
              <w:pStyle w:val="Odsekzoznamu"/>
              <w:widowControl w:val="0"/>
              <w:numPr>
                <w:ilvl w:val="0"/>
                <w:numId w:val="14"/>
              </w:numPr>
              <w:tabs>
                <w:tab w:val="clear" w:pos="2160"/>
                <w:tab w:val="clear" w:pos="2880"/>
                <w:tab w:val="clear" w:pos="4500"/>
              </w:tabs>
              <w:autoSpaceDE w:val="0"/>
              <w:autoSpaceDN w:val="0"/>
              <w:ind w:left="179" w:hanging="179"/>
              <w:contextualSpacing/>
              <w:jc w:val="both"/>
              <w:rPr>
                <w:rFonts w:ascii="Arial Narrow" w:hAnsi="Arial Narrow"/>
                <w:sz w:val="22"/>
                <w:szCs w:val="22"/>
              </w:rPr>
            </w:pPr>
            <w:r w:rsidRPr="00B949A8">
              <w:rPr>
                <w:rFonts w:ascii="Arial Narrow" w:hAnsi="Arial Narrow"/>
                <w:sz w:val="22"/>
                <w:szCs w:val="22"/>
              </w:rPr>
              <w:t xml:space="preserve">Rozhranie pre automatizovanú komunikáciu (API) s externými </w:t>
            </w:r>
            <w:proofErr w:type="spellStart"/>
            <w:r w:rsidRPr="00B949A8">
              <w:rPr>
                <w:rFonts w:ascii="Arial Narrow" w:hAnsi="Arial Narrow"/>
                <w:sz w:val="22"/>
                <w:szCs w:val="22"/>
              </w:rPr>
              <w:t>reportovacími</w:t>
            </w:r>
            <w:proofErr w:type="spellEnd"/>
            <w:r w:rsidRPr="00B949A8">
              <w:rPr>
                <w:rFonts w:ascii="Arial Narrow" w:hAnsi="Arial Narrow"/>
                <w:sz w:val="22"/>
                <w:szCs w:val="22"/>
              </w:rPr>
              <w:t xml:space="preserve"> nástrojmi.</w:t>
            </w:r>
            <w:r w:rsidR="00933F57" w:rsidRPr="00B949A8">
              <w:rPr>
                <w:rFonts w:ascii="Arial Narrow" w:hAnsi="Arial Narrow"/>
                <w:sz w:val="22"/>
                <w:szCs w:val="22"/>
              </w:rPr>
              <w:t xml:space="preserve"> Verejný o</w:t>
            </w:r>
            <w:r w:rsidR="00933F57" w:rsidRPr="00B949A8">
              <w:rPr>
                <w:rFonts w:ascii="Arial Narrow" w:hAnsi="Arial Narrow"/>
                <w:i/>
                <w:sz w:val="22"/>
                <w:szCs w:val="22"/>
                <w:shd w:val="clear" w:color="auto" w:fill="FFFFFF"/>
              </w:rPr>
              <w:t xml:space="preserve">bstarávateľ by touto voliteľnou funkcionalitou chcel zabezpečiť, aby bolo priamo možné sa pripojiť na dátový zdroj dodávaného nástroja pre potreby strojového importu dát, či reportovania prostredníctvom použitia technológie </w:t>
            </w:r>
            <w:proofErr w:type="spellStart"/>
            <w:r w:rsidR="00933F57" w:rsidRPr="00B949A8">
              <w:rPr>
                <w:rFonts w:ascii="Arial Narrow" w:hAnsi="Arial Narrow"/>
                <w:i/>
                <w:sz w:val="22"/>
                <w:szCs w:val="22"/>
                <w:shd w:val="clear" w:color="auto" w:fill="FFFFFF"/>
              </w:rPr>
              <w:t>directquery</w:t>
            </w:r>
            <w:proofErr w:type="spellEnd"/>
          </w:p>
          <w:p w14:paraId="584D4192" w14:textId="77777777" w:rsidR="00B949A8" w:rsidRPr="00B949A8" w:rsidRDefault="00B949A8" w:rsidP="00B949A8">
            <w:pPr>
              <w:pStyle w:val="Odsekzoznamu"/>
              <w:jc w:val="both"/>
              <w:rPr>
                <w:rFonts w:ascii="Arial Narrow" w:hAnsi="Arial Narrow"/>
                <w:sz w:val="22"/>
                <w:szCs w:val="22"/>
              </w:rPr>
            </w:pPr>
          </w:p>
          <w:p w14:paraId="4E4B9DDD" w14:textId="5F33BECE" w:rsidR="00933F57" w:rsidRPr="00B949A8" w:rsidRDefault="00DB6A9B" w:rsidP="00B949A8">
            <w:pPr>
              <w:pStyle w:val="Odsekzoznamu"/>
              <w:widowControl w:val="0"/>
              <w:numPr>
                <w:ilvl w:val="0"/>
                <w:numId w:val="14"/>
              </w:numPr>
              <w:tabs>
                <w:tab w:val="clear" w:pos="2160"/>
                <w:tab w:val="clear" w:pos="2880"/>
                <w:tab w:val="clear" w:pos="4500"/>
              </w:tabs>
              <w:autoSpaceDE w:val="0"/>
              <w:autoSpaceDN w:val="0"/>
              <w:ind w:left="179" w:hanging="179"/>
              <w:contextualSpacing/>
              <w:jc w:val="both"/>
              <w:rPr>
                <w:rFonts w:ascii="Arial Narrow" w:hAnsi="Arial Narrow"/>
                <w:sz w:val="22"/>
                <w:szCs w:val="22"/>
              </w:rPr>
            </w:pPr>
            <w:r w:rsidRPr="00B949A8">
              <w:rPr>
                <w:rFonts w:ascii="Arial Narrow" w:hAnsi="Arial Narrow"/>
                <w:sz w:val="22"/>
                <w:szCs w:val="22"/>
              </w:rPr>
              <w:t>Automatizované pridávanie nového informačného obsahu, s využitím strojového učenia.</w:t>
            </w:r>
            <w:r w:rsidR="00933F57" w:rsidRPr="00B949A8">
              <w:rPr>
                <w:rFonts w:ascii="Arial Narrow" w:hAnsi="Arial Narrow"/>
                <w:sz w:val="22"/>
                <w:szCs w:val="22"/>
              </w:rPr>
              <w:t xml:space="preserve"> </w:t>
            </w:r>
            <w:r w:rsidR="00933F57" w:rsidRPr="00B949A8">
              <w:rPr>
                <w:rFonts w:ascii="Arial Narrow" w:hAnsi="Arial Narrow"/>
                <w:i/>
                <w:sz w:val="22"/>
                <w:szCs w:val="22"/>
                <w:shd w:val="clear" w:color="auto" w:fill="FFFFFF"/>
              </w:rPr>
              <w:t xml:space="preserve">Predmetná voliteľná funkcionalita smeruje k tomu aby analytický nástroj obsahoval </w:t>
            </w:r>
            <w:proofErr w:type="spellStart"/>
            <w:r w:rsidR="00933F57" w:rsidRPr="00B949A8">
              <w:rPr>
                <w:rFonts w:ascii="Arial Narrow" w:hAnsi="Arial Narrow"/>
                <w:i/>
                <w:sz w:val="22"/>
                <w:szCs w:val="22"/>
                <w:shd w:val="clear" w:color="auto" w:fill="FFFFFF"/>
              </w:rPr>
              <w:t>crawler</w:t>
            </w:r>
            <w:proofErr w:type="spellEnd"/>
            <w:r w:rsidR="00933F57" w:rsidRPr="00B949A8">
              <w:rPr>
                <w:rFonts w:ascii="Arial Narrow" w:hAnsi="Arial Narrow"/>
                <w:i/>
                <w:sz w:val="22"/>
                <w:szCs w:val="22"/>
                <w:shd w:val="clear" w:color="auto" w:fill="FFFFFF"/>
              </w:rPr>
              <w:t xml:space="preserve"> s možnosťou strojového učenia pre indexáciu zdrojov. Cieľom je priebežná aktualizácia sledovaných informačných zdrojov na základe automatizovaného pridávania novo vzniknutých účtov, profilov, stránok na sledovaných informačných zdrojoch.  </w:t>
            </w:r>
          </w:p>
          <w:p w14:paraId="6E506C67" w14:textId="77777777" w:rsidR="00933F57" w:rsidRPr="00B949A8" w:rsidRDefault="00933F57" w:rsidP="00B949A8">
            <w:pPr>
              <w:pStyle w:val="Odsekzoznamu"/>
              <w:widowControl w:val="0"/>
              <w:tabs>
                <w:tab w:val="clear" w:pos="2160"/>
                <w:tab w:val="clear" w:pos="2880"/>
                <w:tab w:val="clear" w:pos="4500"/>
              </w:tabs>
              <w:autoSpaceDE w:val="0"/>
              <w:autoSpaceDN w:val="0"/>
              <w:ind w:left="179"/>
              <w:contextualSpacing/>
              <w:jc w:val="both"/>
              <w:rPr>
                <w:rFonts w:ascii="Arial Narrow" w:hAnsi="Arial Narrow"/>
                <w:sz w:val="22"/>
                <w:szCs w:val="22"/>
              </w:rPr>
            </w:pPr>
          </w:p>
          <w:p w14:paraId="242FEF40" w14:textId="4EC579CD" w:rsidR="00933F57" w:rsidRPr="00B949A8" w:rsidRDefault="00DB6A9B" w:rsidP="00B949A8">
            <w:pPr>
              <w:pStyle w:val="Odsekzoznamu"/>
              <w:widowControl w:val="0"/>
              <w:numPr>
                <w:ilvl w:val="0"/>
                <w:numId w:val="14"/>
              </w:numPr>
              <w:tabs>
                <w:tab w:val="clear" w:pos="2160"/>
                <w:tab w:val="clear" w:pos="2880"/>
                <w:tab w:val="clear" w:pos="4500"/>
              </w:tabs>
              <w:autoSpaceDE w:val="0"/>
              <w:autoSpaceDN w:val="0"/>
              <w:ind w:left="179" w:hanging="179"/>
              <w:contextualSpacing/>
              <w:jc w:val="both"/>
              <w:rPr>
                <w:rFonts w:ascii="Arial Narrow" w:hAnsi="Arial Narrow"/>
                <w:sz w:val="22"/>
                <w:szCs w:val="22"/>
              </w:rPr>
            </w:pPr>
            <w:r w:rsidRPr="00B949A8">
              <w:rPr>
                <w:rFonts w:ascii="Arial Narrow" w:hAnsi="Arial Narrow"/>
                <w:sz w:val="22"/>
                <w:szCs w:val="22"/>
              </w:rPr>
              <w:t>Manuálne pridávanie nového informačného</w:t>
            </w:r>
            <w:r w:rsidR="008D14AA" w:rsidRPr="00B949A8">
              <w:rPr>
                <w:rFonts w:ascii="Arial Narrow" w:hAnsi="Arial Narrow"/>
                <w:sz w:val="22"/>
                <w:szCs w:val="22"/>
              </w:rPr>
              <w:t xml:space="preserve"> obsahu.</w:t>
            </w:r>
            <w:r w:rsidRPr="00B949A8">
              <w:rPr>
                <w:rFonts w:ascii="Arial Narrow" w:hAnsi="Arial Narrow"/>
                <w:sz w:val="22"/>
                <w:szCs w:val="22"/>
              </w:rPr>
              <w:t xml:space="preserve">  </w:t>
            </w:r>
            <w:r w:rsidR="00933F57" w:rsidRPr="00B949A8">
              <w:rPr>
                <w:rFonts w:ascii="Arial Narrow" w:hAnsi="Arial Narrow"/>
                <w:i/>
                <w:sz w:val="22"/>
                <w:szCs w:val="22"/>
                <w:shd w:val="clear" w:color="auto" w:fill="FFFFFF"/>
              </w:rPr>
              <w:t xml:space="preserve">Okrem automatizovaného pridávania informačného obsahu, požaduje verejný obstarávateľ touto voliteľnou funkcionalitou manuálne pridávanie informačného obsahu, ktorý užívateľ identifikuje na informačnom zdroji, ktorý nástroj pokrýva (nový účet, profil, webstránka, ktorá nebola automatizovaným spôsobom pridaná medzi sledované zdroje). </w:t>
            </w:r>
            <w:r w:rsidR="00B949A8">
              <w:rPr>
                <w:rFonts w:ascii="Arial Narrow" w:hAnsi="Arial Narrow"/>
                <w:i/>
                <w:sz w:val="22"/>
                <w:szCs w:val="22"/>
                <w:shd w:val="clear" w:color="auto" w:fill="FFFFFF"/>
              </w:rPr>
              <w:t>Verejný o</w:t>
            </w:r>
            <w:r w:rsidR="00933F57" w:rsidRPr="00B949A8">
              <w:rPr>
                <w:rFonts w:ascii="Arial Narrow" w:hAnsi="Arial Narrow"/>
                <w:i/>
                <w:sz w:val="22"/>
                <w:szCs w:val="22"/>
                <w:shd w:val="clear" w:color="auto" w:fill="FFFFFF"/>
              </w:rPr>
              <w:t>bstarávateľ požaduje aby užívateľ  mal možnosť pridať (a to aj hromadným spôsobom) nové účty či profily, kanály a pod. ktoré z akéhokoľvek dôvodu neboli medzi tými ktoré spracúva nástroj.</w:t>
            </w:r>
          </w:p>
          <w:p w14:paraId="3E7292FF" w14:textId="77777777" w:rsidR="00B949A8" w:rsidRPr="00B949A8" w:rsidRDefault="00B949A8" w:rsidP="00B949A8">
            <w:pPr>
              <w:pStyle w:val="Odsekzoznamu"/>
              <w:jc w:val="both"/>
              <w:rPr>
                <w:rFonts w:ascii="Arial Narrow" w:hAnsi="Arial Narrow"/>
                <w:sz w:val="22"/>
                <w:szCs w:val="22"/>
              </w:rPr>
            </w:pPr>
          </w:p>
          <w:p w14:paraId="4DD7C000" w14:textId="5B0B5899" w:rsidR="00DB6A9B" w:rsidRDefault="00DB6A9B" w:rsidP="00B949A8">
            <w:pPr>
              <w:pStyle w:val="Odsekzoznamu"/>
              <w:widowControl w:val="0"/>
              <w:numPr>
                <w:ilvl w:val="0"/>
                <w:numId w:val="14"/>
              </w:numPr>
              <w:tabs>
                <w:tab w:val="clear" w:pos="2160"/>
                <w:tab w:val="clear" w:pos="2880"/>
                <w:tab w:val="clear" w:pos="4500"/>
              </w:tabs>
              <w:autoSpaceDE w:val="0"/>
              <w:autoSpaceDN w:val="0"/>
              <w:ind w:left="179" w:hanging="179"/>
              <w:contextualSpacing/>
              <w:jc w:val="both"/>
              <w:rPr>
                <w:rFonts w:ascii="Arial Narrow" w:hAnsi="Arial Narrow"/>
                <w:sz w:val="22"/>
                <w:szCs w:val="22"/>
              </w:rPr>
            </w:pPr>
            <w:r w:rsidRPr="00B949A8">
              <w:rPr>
                <w:rFonts w:ascii="Arial Narrow" w:hAnsi="Arial Narrow"/>
                <w:sz w:val="22"/>
                <w:szCs w:val="22"/>
              </w:rPr>
              <w:t xml:space="preserve"> Správa prístupov k vizuálom a </w:t>
            </w:r>
            <w:proofErr w:type="spellStart"/>
            <w:r w:rsidRPr="00B949A8">
              <w:rPr>
                <w:rFonts w:ascii="Arial Narrow" w:hAnsi="Arial Narrow"/>
                <w:sz w:val="22"/>
                <w:szCs w:val="22"/>
              </w:rPr>
              <w:t>datasetom</w:t>
            </w:r>
            <w:proofErr w:type="spellEnd"/>
            <w:r w:rsidRPr="00B949A8">
              <w:rPr>
                <w:rFonts w:ascii="Arial Narrow" w:hAnsi="Arial Narrow"/>
                <w:sz w:val="22"/>
                <w:szCs w:val="22"/>
              </w:rPr>
              <w:t xml:space="preserve"> a možnosť zdieľania vytvorených vizuálov užívateľmi.</w:t>
            </w:r>
          </w:p>
          <w:p w14:paraId="7A388AFC" w14:textId="77777777" w:rsidR="00B949A8" w:rsidRPr="00B949A8" w:rsidRDefault="00B949A8" w:rsidP="00B949A8">
            <w:pPr>
              <w:pStyle w:val="Odsekzoznamu"/>
              <w:jc w:val="both"/>
              <w:rPr>
                <w:rFonts w:ascii="Arial Narrow" w:hAnsi="Arial Narrow"/>
                <w:sz w:val="22"/>
                <w:szCs w:val="22"/>
              </w:rPr>
            </w:pPr>
          </w:p>
          <w:p w14:paraId="4855E537" w14:textId="1E4A6332" w:rsidR="00933F57" w:rsidRPr="00B949A8" w:rsidRDefault="00DB6A9B" w:rsidP="00B949A8">
            <w:pPr>
              <w:pStyle w:val="Odsekzoznamu"/>
              <w:widowControl w:val="0"/>
              <w:numPr>
                <w:ilvl w:val="0"/>
                <w:numId w:val="14"/>
              </w:numPr>
              <w:tabs>
                <w:tab w:val="clear" w:pos="2160"/>
                <w:tab w:val="clear" w:pos="2880"/>
                <w:tab w:val="clear" w:pos="4500"/>
              </w:tabs>
              <w:autoSpaceDE w:val="0"/>
              <w:autoSpaceDN w:val="0"/>
              <w:ind w:left="179" w:hanging="179"/>
              <w:contextualSpacing/>
              <w:jc w:val="both"/>
              <w:rPr>
                <w:rFonts w:ascii="Arial Narrow" w:hAnsi="Arial Narrow"/>
                <w:sz w:val="22"/>
                <w:szCs w:val="22"/>
              </w:rPr>
            </w:pPr>
            <w:r w:rsidRPr="00B949A8">
              <w:rPr>
                <w:rFonts w:ascii="Arial Narrow" w:hAnsi="Arial Narrow"/>
                <w:sz w:val="22"/>
                <w:szCs w:val="22"/>
              </w:rPr>
              <w:t xml:space="preserve">Funkcionalita </w:t>
            </w:r>
            <w:proofErr w:type="spellStart"/>
            <w:r w:rsidRPr="00B949A8">
              <w:rPr>
                <w:rFonts w:ascii="Arial Narrow" w:hAnsi="Arial Narrow"/>
                <w:sz w:val="22"/>
                <w:szCs w:val="22"/>
              </w:rPr>
              <w:t>historizácie</w:t>
            </w:r>
            <w:proofErr w:type="spellEnd"/>
            <w:r w:rsidRPr="00B949A8">
              <w:rPr>
                <w:rFonts w:ascii="Arial Narrow" w:hAnsi="Arial Narrow"/>
                <w:sz w:val="22"/>
                <w:szCs w:val="22"/>
              </w:rPr>
              <w:t xml:space="preserve"> zmeny údajov na dennej báze</w:t>
            </w:r>
            <w:r w:rsidR="00933F57" w:rsidRPr="00B949A8">
              <w:rPr>
                <w:rFonts w:ascii="Arial Narrow" w:hAnsi="Arial Narrow"/>
                <w:sz w:val="22"/>
                <w:szCs w:val="22"/>
              </w:rPr>
              <w:t xml:space="preserve"> </w:t>
            </w:r>
            <w:r w:rsidR="00933F57" w:rsidRPr="00B949A8">
              <w:rPr>
                <w:rStyle w:val="normaltextrun"/>
                <w:rFonts w:ascii="Arial Narrow" w:hAnsi="Arial Narrow"/>
                <w:i/>
                <w:sz w:val="22"/>
                <w:szCs w:val="22"/>
              </w:rPr>
              <w:t xml:space="preserve">Pri bližšej špecifikácií by chcel verejný obstarávateľ touto voliteľnou funkcionalitou zabezpečiť zaznamenávanie zmien údajov  na dennej báze a možnosť porovnania zmien na časovej osi (z </w:t>
            </w:r>
            <w:proofErr w:type="spellStart"/>
            <w:r w:rsidR="00933F57" w:rsidRPr="00B949A8">
              <w:rPr>
                <w:rStyle w:val="spellingerror"/>
                <w:rFonts w:ascii="Arial Narrow" w:hAnsi="Arial Narrow"/>
                <w:i/>
                <w:sz w:val="22"/>
                <w:szCs w:val="22"/>
              </w:rPr>
              <w:t>ang</w:t>
            </w:r>
            <w:proofErr w:type="spellEnd"/>
            <w:r w:rsidR="00933F57" w:rsidRPr="00B949A8">
              <w:rPr>
                <w:rStyle w:val="normaltextrun"/>
                <w:rFonts w:ascii="Arial Narrow" w:hAnsi="Arial Narrow"/>
                <w:i/>
                <w:sz w:val="22"/>
                <w:szCs w:val="22"/>
              </w:rPr>
              <w:t xml:space="preserve">. </w:t>
            </w:r>
            <w:proofErr w:type="spellStart"/>
            <w:r w:rsidR="00933F57" w:rsidRPr="00B949A8">
              <w:rPr>
                <w:rStyle w:val="spellingerror"/>
                <w:rFonts w:ascii="Arial Narrow" w:hAnsi="Arial Narrow"/>
                <w:i/>
                <w:sz w:val="22"/>
                <w:szCs w:val="22"/>
              </w:rPr>
              <w:t>timestamp</w:t>
            </w:r>
            <w:proofErr w:type="spellEnd"/>
            <w:r w:rsidR="00933F57" w:rsidRPr="00B949A8">
              <w:rPr>
                <w:rStyle w:val="normaltextrun"/>
                <w:rFonts w:ascii="Arial Narrow" w:hAnsi="Arial Narrow"/>
                <w:i/>
                <w:sz w:val="22"/>
                <w:szCs w:val="22"/>
              </w:rPr>
              <w:t xml:space="preserve">). </w:t>
            </w:r>
            <w:r w:rsidR="00B949A8">
              <w:rPr>
                <w:rStyle w:val="normaltextrun"/>
                <w:rFonts w:ascii="Arial Narrow" w:hAnsi="Arial Narrow"/>
                <w:i/>
                <w:sz w:val="22"/>
                <w:szCs w:val="22"/>
              </w:rPr>
              <w:t>Verejný ob</w:t>
            </w:r>
            <w:r w:rsidR="00933F57" w:rsidRPr="00B949A8">
              <w:rPr>
                <w:rStyle w:val="normaltextrun"/>
                <w:rFonts w:ascii="Arial Narrow" w:hAnsi="Arial Narrow"/>
                <w:i/>
                <w:sz w:val="22"/>
                <w:szCs w:val="22"/>
              </w:rPr>
              <w:t>starávateľ chce touto požiadavkou zabezpečiť zaznamenávanie zmien zdieľaní, interakcií, komentárov (</w:t>
            </w:r>
            <w:proofErr w:type="spellStart"/>
            <w:r w:rsidR="00933F57" w:rsidRPr="00B949A8">
              <w:rPr>
                <w:rStyle w:val="spellingerror"/>
                <w:rFonts w:ascii="Arial Narrow" w:hAnsi="Arial Narrow"/>
                <w:i/>
                <w:sz w:val="22"/>
                <w:szCs w:val="22"/>
              </w:rPr>
              <w:t>engagementu</w:t>
            </w:r>
            <w:proofErr w:type="spellEnd"/>
            <w:r w:rsidR="00933F57" w:rsidRPr="00B949A8">
              <w:rPr>
                <w:rStyle w:val="normaltextrun"/>
                <w:rFonts w:ascii="Arial Narrow" w:hAnsi="Arial Narrow"/>
                <w:i/>
                <w:sz w:val="22"/>
                <w:szCs w:val="22"/>
              </w:rPr>
              <w:t xml:space="preserve">) informačného obsahu v sledovanom období. </w:t>
            </w:r>
            <w:r w:rsidR="00933F57" w:rsidRPr="00B949A8">
              <w:rPr>
                <w:rStyle w:val="eop"/>
                <w:rFonts w:ascii="Arial Narrow" w:hAnsi="Arial Narrow"/>
                <w:i/>
                <w:sz w:val="22"/>
                <w:szCs w:val="22"/>
                <w:shd w:val="clear" w:color="auto" w:fill="FFFFFF"/>
              </w:rPr>
              <w:t> </w:t>
            </w:r>
          </w:p>
        </w:tc>
        <w:tc>
          <w:tcPr>
            <w:tcW w:w="5670" w:type="dxa"/>
          </w:tcPr>
          <w:p w14:paraId="5D7FA21C" w14:textId="77777777" w:rsidR="000F5BDD" w:rsidRPr="00B949A8" w:rsidRDefault="000F5BDD" w:rsidP="000F5BDD">
            <w:pPr>
              <w:pStyle w:val="Default"/>
              <w:jc w:val="center"/>
              <w:rPr>
                <w:rFonts w:ascii="Arial Narrow" w:hAnsi="Arial Narrow"/>
                <w:color w:val="auto"/>
                <w:sz w:val="22"/>
                <w:szCs w:val="22"/>
              </w:rPr>
            </w:pPr>
          </w:p>
        </w:tc>
        <w:tc>
          <w:tcPr>
            <w:tcW w:w="1842" w:type="dxa"/>
          </w:tcPr>
          <w:p w14:paraId="22473890" w14:textId="705F5BF9" w:rsidR="000F5BDD" w:rsidRPr="00B949A8" w:rsidRDefault="000F5BDD" w:rsidP="000F5BDD">
            <w:pPr>
              <w:pStyle w:val="Default"/>
              <w:jc w:val="center"/>
              <w:rPr>
                <w:rFonts w:ascii="Arial Narrow" w:hAnsi="Arial Narrow"/>
                <w:color w:val="auto"/>
                <w:sz w:val="22"/>
                <w:szCs w:val="22"/>
              </w:rPr>
            </w:pPr>
            <w:r w:rsidRPr="00B949A8">
              <w:rPr>
                <w:rFonts w:ascii="Arial Narrow" w:hAnsi="Arial Narrow"/>
                <w:b/>
                <w:bCs/>
                <w:color w:val="auto"/>
              </w:rPr>
              <w:t>N/A</w:t>
            </w:r>
          </w:p>
        </w:tc>
      </w:tr>
      <w:tr w:rsidR="00B949A8" w:rsidRPr="00B949A8" w14:paraId="64E1E0B8" w14:textId="77777777" w:rsidTr="00D9122C">
        <w:trPr>
          <w:trHeight w:val="100"/>
        </w:trPr>
        <w:tc>
          <w:tcPr>
            <w:tcW w:w="1946" w:type="dxa"/>
          </w:tcPr>
          <w:p w14:paraId="558E017B" w14:textId="1CA7A5F5" w:rsidR="000F5BDD" w:rsidRPr="00B949A8" w:rsidRDefault="00DB6A9B" w:rsidP="000F5BDD">
            <w:pPr>
              <w:pStyle w:val="Default"/>
              <w:rPr>
                <w:rFonts w:ascii="Arial Narrow" w:hAnsi="Arial Narrow"/>
                <w:color w:val="auto"/>
                <w:sz w:val="22"/>
                <w:szCs w:val="22"/>
              </w:rPr>
            </w:pPr>
            <w:r w:rsidRPr="00B949A8">
              <w:rPr>
                <w:rFonts w:ascii="Arial Narrow" w:hAnsi="Arial Narrow" w:cs="Times New Roman"/>
                <w:b/>
                <w:color w:val="auto"/>
                <w:sz w:val="22"/>
                <w:szCs w:val="22"/>
              </w:rPr>
              <w:lastRenderedPageBreak/>
              <w:t>Výstupy nástroja:</w:t>
            </w:r>
          </w:p>
        </w:tc>
        <w:tc>
          <w:tcPr>
            <w:tcW w:w="5954" w:type="dxa"/>
          </w:tcPr>
          <w:p w14:paraId="6EEA2ED7" w14:textId="25196027" w:rsidR="00DB6A9B" w:rsidRPr="00B949A8" w:rsidRDefault="00DB6A9B" w:rsidP="00DB6A9B">
            <w:pPr>
              <w:pStyle w:val="Odsekzoznamu"/>
              <w:widowControl w:val="0"/>
              <w:numPr>
                <w:ilvl w:val="0"/>
                <w:numId w:val="15"/>
              </w:numPr>
              <w:tabs>
                <w:tab w:val="clear" w:pos="2160"/>
                <w:tab w:val="clear" w:pos="2880"/>
                <w:tab w:val="clear" w:pos="4500"/>
              </w:tabs>
              <w:autoSpaceDE w:val="0"/>
              <w:autoSpaceDN w:val="0"/>
              <w:ind w:left="179" w:hanging="179"/>
              <w:contextualSpacing/>
              <w:jc w:val="both"/>
              <w:rPr>
                <w:rFonts w:ascii="Arial Narrow" w:hAnsi="Arial Narrow"/>
                <w:sz w:val="22"/>
                <w:szCs w:val="22"/>
              </w:rPr>
            </w:pPr>
            <w:r w:rsidRPr="00B949A8">
              <w:rPr>
                <w:rFonts w:ascii="Arial Narrow" w:hAnsi="Arial Narrow"/>
                <w:sz w:val="22"/>
                <w:szCs w:val="22"/>
              </w:rPr>
              <w:t>Databáza obsahu z uvedených informačných zdrojov, ktoré nástroj spracúva.</w:t>
            </w:r>
          </w:p>
          <w:p w14:paraId="2913D163" w14:textId="5962A0FB" w:rsidR="00DB6A9B" w:rsidRPr="00B949A8" w:rsidRDefault="00DB6A9B" w:rsidP="00DB6A9B">
            <w:pPr>
              <w:pStyle w:val="Odsekzoznamu"/>
              <w:widowControl w:val="0"/>
              <w:numPr>
                <w:ilvl w:val="0"/>
                <w:numId w:val="15"/>
              </w:numPr>
              <w:tabs>
                <w:tab w:val="clear" w:pos="2160"/>
                <w:tab w:val="clear" w:pos="2880"/>
                <w:tab w:val="clear" w:pos="4500"/>
              </w:tabs>
              <w:autoSpaceDE w:val="0"/>
              <w:autoSpaceDN w:val="0"/>
              <w:ind w:left="179" w:hanging="179"/>
              <w:contextualSpacing/>
              <w:jc w:val="both"/>
              <w:rPr>
                <w:rFonts w:ascii="Arial Narrow" w:hAnsi="Arial Narrow"/>
                <w:sz w:val="22"/>
                <w:szCs w:val="22"/>
              </w:rPr>
            </w:pPr>
            <w:r w:rsidRPr="00B949A8">
              <w:rPr>
                <w:rFonts w:ascii="Arial Narrow" w:hAnsi="Arial Narrow"/>
                <w:sz w:val="22"/>
                <w:szCs w:val="22"/>
              </w:rPr>
              <w:lastRenderedPageBreak/>
              <w:t xml:space="preserve">Analytické rozhranie s možnosťou vizualizácie a porovnania zdrojov, </w:t>
            </w:r>
            <w:proofErr w:type="spellStart"/>
            <w:r w:rsidRPr="00B949A8">
              <w:rPr>
                <w:rFonts w:ascii="Arial Narrow" w:hAnsi="Arial Narrow"/>
                <w:sz w:val="22"/>
                <w:szCs w:val="22"/>
              </w:rPr>
              <w:t>naratívov</w:t>
            </w:r>
            <w:proofErr w:type="spellEnd"/>
            <w:r w:rsidRPr="00B949A8">
              <w:rPr>
                <w:rFonts w:ascii="Arial Narrow" w:hAnsi="Arial Narrow"/>
                <w:sz w:val="22"/>
                <w:szCs w:val="22"/>
              </w:rPr>
              <w:t>, aktérov podľa kritérií ako výtlak (na základe viacerých parametrov, napr. počtu reakcií, zdieľaní, komentárov, zobrazení), počet príspevkov, zdieľania inými zdrojmi a pod.</w:t>
            </w:r>
          </w:p>
          <w:p w14:paraId="7854905D" w14:textId="10D20BD1" w:rsidR="00DB6A9B" w:rsidRPr="00B949A8" w:rsidRDefault="00DB6A9B" w:rsidP="00DB6A9B">
            <w:pPr>
              <w:pStyle w:val="Odsekzoznamu"/>
              <w:widowControl w:val="0"/>
              <w:numPr>
                <w:ilvl w:val="0"/>
                <w:numId w:val="15"/>
              </w:numPr>
              <w:tabs>
                <w:tab w:val="clear" w:pos="2160"/>
                <w:tab w:val="clear" w:pos="2880"/>
                <w:tab w:val="clear" w:pos="4500"/>
              </w:tabs>
              <w:autoSpaceDE w:val="0"/>
              <w:autoSpaceDN w:val="0"/>
              <w:ind w:left="179" w:hanging="179"/>
              <w:contextualSpacing/>
              <w:jc w:val="both"/>
              <w:rPr>
                <w:rFonts w:ascii="Arial Narrow" w:hAnsi="Arial Narrow"/>
                <w:sz w:val="22"/>
                <w:szCs w:val="22"/>
              </w:rPr>
            </w:pPr>
            <w:r w:rsidRPr="00B949A8">
              <w:rPr>
                <w:rFonts w:ascii="Arial Narrow" w:hAnsi="Arial Narrow"/>
                <w:sz w:val="22"/>
                <w:szCs w:val="22"/>
              </w:rPr>
              <w:t>Sieťová analýza – interaktívna grafická mapa nad jednotlivými informačnými zdrojmi, verejných stránok a ich prepojení (vrátane sily prepojení) generovaná minimálne raz denne.</w:t>
            </w:r>
          </w:p>
          <w:p w14:paraId="5790824F" w14:textId="1C077B21" w:rsidR="00933F57" w:rsidRPr="00B949A8" w:rsidRDefault="00DB6A9B" w:rsidP="00B949A8">
            <w:pPr>
              <w:pStyle w:val="Odsekzoznamu"/>
              <w:widowControl w:val="0"/>
              <w:numPr>
                <w:ilvl w:val="0"/>
                <w:numId w:val="15"/>
              </w:numPr>
              <w:tabs>
                <w:tab w:val="clear" w:pos="2160"/>
                <w:tab w:val="clear" w:pos="2880"/>
                <w:tab w:val="clear" w:pos="4500"/>
              </w:tabs>
              <w:autoSpaceDE w:val="0"/>
              <w:autoSpaceDN w:val="0"/>
              <w:ind w:left="179" w:hanging="179"/>
              <w:contextualSpacing/>
              <w:jc w:val="both"/>
              <w:rPr>
                <w:rFonts w:ascii="Arial Narrow" w:hAnsi="Arial Narrow"/>
                <w:sz w:val="22"/>
                <w:szCs w:val="22"/>
              </w:rPr>
            </w:pPr>
            <w:r w:rsidRPr="00B949A8">
              <w:rPr>
                <w:rFonts w:ascii="Arial Narrow" w:hAnsi="Arial Narrow"/>
                <w:sz w:val="22"/>
                <w:szCs w:val="22"/>
              </w:rPr>
              <w:t xml:space="preserve">Automatizované zasielanie emailových upozornení na základe užívateľom nastavených kritérií, napr. </w:t>
            </w:r>
            <w:proofErr w:type="spellStart"/>
            <w:r w:rsidRPr="00B949A8">
              <w:rPr>
                <w:rFonts w:ascii="Arial Narrow" w:hAnsi="Arial Narrow"/>
                <w:sz w:val="22"/>
                <w:szCs w:val="22"/>
              </w:rPr>
              <w:t>viralita</w:t>
            </w:r>
            <w:proofErr w:type="spellEnd"/>
            <w:r w:rsidRPr="00B949A8">
              <w:rPr>
                <w:rFonts w:ascii="Arial Narrow" w:hAnsi="Arial Narrow"/>
                <w:sz w:val="22"/>
                <w:szCs w:val="22"/>
              </w:rPr>
              <w:t xml:space="preserve"> šírenia obsahu, počet interakcií a pod. (z angl. </w:t>
            </w:r>
            <w:proofErr w:type="spellStart"/>
            <w:r w:rsidRPr="00B949A8">
              <w:rPr>
                <w:rFonts w:ascii="Arial Narrow" w:hAnsi="Arial Narrow"/>
                <w:sz w:val="22"/>
                <w:szCs w:val="22"/>
              </w:rPr>
              <w:t>Alert</w:t>
            </w:r>
            <w:proofErr w:type="spellEnd"/>
            <w:r w:rsidRPr="00B949A8">
              <w:rPr>
                <w:rFonts w:ascii="Arial Narrow" w:hAnsi="Arial Narrow"/>
                <w:sz w:val="22"/>
                <w:szCs w:val="22"/>
              </w:rPr>
              <w:t xml:space="preserve"> systém).</w:t>
            </w:r>
            <w:r w:rsidR="00B949A8">
              <w:rPr>
                <w:rFonts w:ascii="Arial Narrow" w:hAnsi="Arial Narrow"/>
                <w:sz w:val="22"/>
                <w:szCs w:val="22"/>
              </w:rPr>
              <w:t xml:space="preserve"> </w:t>
            </w:r>
            <w:r w:rsidR="00933F57" w:rsidRPr="00B949A8">
              <w:rPr>
                <w:rFonts w:ascii="Arial Narrow" w:hAnsi="Arial Narrow"/>
                <w:i/>
                <w:sz w:val="22"/>
                <w:szCs w:val="22"/>
                <w:shd w:val="clear" w:color="auto" w:fill="FFFFFF"/>
              </w:rPr>
              <w:t xml:space="preserve">Verejný obstarávateľ chce týmto výstupom nástroja zabezpečiť výstražný systém na základe vopred definovaných kritérií užívateľom, napr. </w:t>
            </w:r>
            <w:proofErr w:type="spellStart"/>
            <w:r w:rsidR="00933F57" w:rsidRPr="00B949A8">
              <w:rPr>
                <w:rFonts w:ascii="Arial Narrow" w:hAnsi="Arial Narrow"/>
                <w:i/>
                <w:sz w:val="22"/>
                <w:szCs w:val="22"/>
                <w:shd w:val="clear" w:color="auto" w:fill="FFFFFF"/>
              </w:rPr>
              <w:t>viralita</w:t>
            </w:r>
            <w:proofErr w:type="spellEnd"/>
            <w:r w:rsidR="00933F57" w:rsidRPr="00B949A8">
              <w:rPr>
                <w:rFonts w:ascii="Arial Narrow" w:hAnsi="Arial Narrow"/>
                <w:i/>
                <w:sz w:val="22"/>
                <w:szCs w:val="22"/>
                <w:shd w:val="clear" w:color="auto" w:fill="FFFFFF"/>
              </w:rPr>
              <w:t xml:space="preserve"> šírenia obsahu, počet interakcií a pod. prostredníctvom automatizovaného zasielania emailových upozornení. V prípade ak sa na spracovávaných zdrojoch analytickým nástrojom zobrazí obsah, ktorý je rýchlo šírený, má veľa interakcií, zdieľaní a pod., tak by mal analytický nástroj automatizovane informovať o tejto skutočnosti užívateľa prostredníctvom zaslania e-mailu. Presné kritériá na nastavenie takéhoto upozornenia (</w:t>
            </w:r>
            <w:proofErr w:type="spellStart"/>
            <w:r w:rsidR="00933F57" w:rsidRPr="00B949A8">
              <w:rPr>
                <w:rFonts w:ascii="Arial Narrow" w:hAnsi="Arial Narrow"/>
                <w:i/>
                <w:sz w:val="22"/>
                <w:szCs w:val="22"/>
                <w:shd w:val="clear" w:color="auto" w:fill="FFFFFF"/>
              </w:rPr>
              <w:t>alertu</w:t>
            </w:r>
            <w:proofErr w:type="spellEnd"/>
            <w:r w:rsidR="00933F57" w:rsidRPr="00B949A8">
              <w:rPr>
                <w:rFonts w:ascii="Arial Narrow" w:hAnsi="Arial Narrow"/>
                <w:i/>
                <w:sz w:val="22"/>
                <w:szCs w:val="22"/>
                <w:shd w:val="clear" w:color="auto" w:fill="FFFFFF"/>
              </w:rPr>
              <w:t xml:space="preserve">) by mal mať každý užívateľ licencie samostatne (napr. nastaviť takúto funkciu len na určitú skupinu obsahu, kľúčové slová, mieru šírenia či </w:t>
            </w:r>
            <w:proofErr w:type="spellStart"/>
            <w:r w:rsidR="00933F57" w:rsidRPr="00B949A8">
              <w:rPr>
                <w:rFonts w:ascii="Arial Narrow" w:hAnsi="Arial Narrow"/>
                <w:i/>
                <w:sz w:val="22"/>
                <w:szCs w:val="22"/>
                <w:shd w:val="clear" w:color="auto" w:fill="FFFFFF"/>
              </w:rPr>
              <w:t>engagementu</w:t>
            </w:r>
            <w:proofErr w:type="spellEnd"/>
            <w:r w:rsidR="00933F57" w:rsidRPr="00B949A8">
              <w:rPr>
                <w:rFonts w:ascii="Arial Narrow" w:hAnsi="Arial Narrow"/>
                <w:i/>
                <w:sz w:val="22"/>
                <w:szCs w:val="22"/>
                <w:shd w:val="clear" w:color="auto" w:fill="FFFFFF"/>
              </w:rPr>
              <w:t xml:space="preserve"> a pod.).</w:t>
            </w:r>
          </w:p>
          <w:p w14:paraId="43DBBBB4" w14:textId="7461A71D" w:rsidR="00933F57" w:rsidRPr="00B949A8" w:rsidRDefault="00933F57" w:rsidP="00B949A8">
            <w:pPr>
              <w:pStyle w:val="Odsekzoznamu"/>
              <w:widowControl w:val="0"/>
              <w:tabs>
                <w:tab w:val="clear" w:pos="2160"/>
                <w:tab w:val="clear" w:pos="2880"/>
                <w:tab w:val="clear" w:pos="4500"/>
              </w:tabs>
              <w:autoSpaceDE w:val="0"/>
              <w:autoSpaceDN w:val="0"/>
              <w:ind w:left="179"/>
              <w:contextualSpacing/>
              <w:jc w:val="both"/>
              <w:rPr>
                <w:rFonts w:ascii="Arial Narrow" w:hAnsi="Arial Narrow"/>
                <w:sz w:val="22"/>
                <w:szCs w:val="22"/>
              </w:rPr>
            </w:pPr>
          </w:p>
        </w:tc>
        <w:tc>
          <w:tcPr>
            <w:tcW w:w="5670" w:type="dxa"/>
          </w:tcPr>
          <w:p w14:paraId="2D6A7C21" w14:textId="0F0B16ED" w:rsidR="000F5BDD" w:rsidRPr="00B949A8" w:rsidRDefault="000F5BDD" w:rsidP="000F5BDD">
            <w:pPr>
              <w:pStyle w:val="Default"/>
              <w:jc w:val="center"/>
              <w:rPr>
                <w:rFonts w:ascii="Arial Narrow" w:hAnsi="Arial Narrow"/>
                <w:color w:val="auto"/>
                <w:sz w:val="22"/>
                <w:szCs w:val="22"/>
              </w:rPr>
            </w:pPr>
            <w:r w:rsidRPr="00B949A8">
              <w:rPr>
                <w:rFonts w:ascii="Arial Narrow" w:hAnsi="Arial Narrow"/>
                <w:b/>
                <w:bCs/>
                <w:color w:val="auto"/>
              </w:rPr>
              <w:lastRenderedPageBreak/>
              <w:t>N/A</w:t>
            </w:r>
          </w:p>
        </w:tc>
        <w:tc>
          <w:tcPr>
            <w:tcW w:w="1842" w:type="dxa"/>
          </w:tcPr>
          <w:p w14:paraId="5FBCB112" w14:textId="10CD4205" w:rsidR="000F5BDD" w:rsidRPr="00B949A8" w:rsidRDefault="000F5BDD" w:rsidP="000F5BDD">
            <w:pPr>
              <w:pStyle w:val="Default"/>
              <w:jc w:val="center"/>
              <w:rPr>
                <w:rFonts w:ascii="Arial Narrow" w:hAnsi="Arial Narrow"/>
                <w:color w:val="auto"/>
                <w:sz w:val="22"/>
                <w:szCs w:val="22"/>
              </w:rPr>
            </w:pPr>
          </w:p>
        </w:tc>
      </w:tr>
      <w:tr w:rsidR="00B949A8" w:rsidRPr="00B949A8" w14:paraId="595F400D" w14:textId="77777777" w:rsidTr="00D9122C">
        <w:trPr>
          <w:trHeight w:val="234"/>
        </w:trPr>
        <w:tc>
          <w:tcPr>
            <w:tcW w:w="1946" w:type="dxa"/>
          </w:tcPr>
          <w:p w14:paraId="4876E33C" w14:textId="5DFDFFB3" w:rsidR="000F5BDD" w:rsidRPr="00B949A8" w:rsidRDefault="00DB6A9B" w:rsidP="000F5BDD">
            <w:pPr>
              <w:pStyle w:val="Default"/>
              <w:rPr>
                <w:rFonts w:ascii="Arial Narrow" w:hAnsi="Arial Narrow"/>
                <w:color w:val="auto"/>
                <w:sz w:val="22"/>
                <w:szCs w:val="22"/>
              </w:rPr>
            </w:pPr>
            <w:r w:rsidRPr="00B949A8">
              <w:rPr>
                <w:rFonts w:ascii="Arial Narrow" w:hAnsi="Arial Narrow" w:cs="Times New Roman"/>
                <w:b/>
                <w:color w:val="auto"/>
                <w:sz w:val="22"/>
                <w:szCs w:val="22"/>
              </w:rPr>
              <w:t>Dĺžka platnosti licencie:</w:t>
            </w:r>
          </w:p>
        </w:tc>
        <w:tc>
          <w:tcPr>
            <w:tcW w:w="5954" w:type="dxa"/>
          </w:tcPr>
          <w:p w14:paraId="13F86052" w14:textId="6D39CBFA" w:rsidR="000F5BDD" w:rsidRPr="00B949A8" w:rsidRDefault="00D9122C" w:rsidP="00D9122C">
            <w:pPr>
              <w:pStyle w:val="Default"/>
              <w:rPr>
                <w:rFonts w:ascii="Arial Narrow" w:hAnsi="Arial Narrow"/>
                <w:color w:val="auto"/>
                <w:sz w:val="22"/>
                <w:szCs w:val="22"/>
              </w:rPr>
            </w:pPr>
            <w:r w:rsidRPr="00B949A8">
              <w:rPr>
                <w:rFonts w:ascii="Arial Narrow" w:hAnsi="Arial Narrow" w:cs="Times New Roman"/>
                <w:color w:val="auto"/>
                <w:sz w:val="22"/>
                <w:szCs w:val="22"/>
              </w:rPr>
              <w:t xml:space="preserve">Podľa doby uvedenej v čiastkovej zmluve a objednávke, </w:t>
            </w:r>
            <w:r w:rsidR="00DB6A9B" w:rsidRPr="00B949A8">
              <w:rPr>
                <w:rFonts w:ascii="Arial Narrow" w:hAnsi="Arial Narrow" w:cs="Times New Roman"/>
                <w:color w:val="auto"/>
                <w:sz w:val="22"/>
                <w:szCs w:val="22"/>
              </w:rPr>
              <w:t>s priebežnou aktualizáciou a zaručením plného rozsahu funkcionalít počas doby platnosti licencie.</w:t>
            </w:r>
          </w:p>
        </w:tc>
        <w:tc>
          <w:tcPr>
            <w:tcW w:w="5670" w:type="dxa"/>
          </w:tcPr>
          <w:p w14:paraId="1CEB7AA8" w14:textId="1731BE4E" w:rsidR="000F5BDD" w:rsidRPr="00B949A8" w:rsidRDefault="000F5BDD" w:rsidP="000F5BDD">
            <w:pPr>
              <w:pStyle w:val="Default"/>
              <w:jc w:val="center"/>
              <w:rPr>
                <w:rFonts w:ascii="Arial Narrow" w:hAnsi="Arial Narrow"/>
                <w:color w:val="auto"/>
                <w:sz w:val="22"/>
                <w:szCs w:val="22"/>
              </w:rPr>
            </w:pPr>
            <w:r w:rsidRPr="00B949A8">
              <w:rPr>
                <w:rFonts w:ascii="Arial Narrow" w:hAnsi="Arial Narrow"/>
                <w:b/>
                <w:bCs/>
                <w:color w:val="auto"/>
              </w:rPr>
              <w:t>N/A</w:t>
            </w:r>
          </w:p>
        </w:tc>
        <w:tc>
          <w:tcPr>
            <w:tcW w:w="1842" w:type="dxa"/>
          </w:tcPr>
          <w:p w14:paraId="3A93F65E" w14:textId="2978DE0E" w:rsidR="000F5BDD" w:rsidRPr="00B949A8" w:rsidRDefault="000F5BDD" w:rsidP="000F5BDD">
            <w:pPr>
              <w:pStyle w:val="Default"/>
              <w:jc w:val="center"/>
              <w:rPr>
                <w:rFonts w:ascii="Arial Narrow" w:hAnsi="Arial Narrow"/>
                <w:color w:val="auto"/>
                <w:sz w:val="22"/>
                <w:szCs w:val="22"/>
              </w:rPr>
            </w:pPr>
          </w:p>
        </w:tc>
      </w:tr>
      <w:tr w:rsidR="00B949A8" w:rsidRPr="00B949A8" w14:paraId="14C74A9E" w14:textId="77777777" w:rsidTr="00D9122C">
        <w:trPr>
          <w:trHeight w:val="100"/>
        </w:trPr>
        <w:tc>
          <w:tcPr>
            <w:tcW w:w="1946" w:type="dxa"/>
          </w:tcPr>
          <w:p w14:paraId="36290CA3" w14:textId="08438EAC" w:rsidR="000F5BDD" w:rsidRPr="00B949A8" w:rsidRDefault="00DB6A9B" w:rsidP="000F5BDD">
            <w:pPr>
              <w:pStyle w:val="Default"/>
              <w:rPr>
                <w:rFonts w:ascii="Arial Narrow" w:hAnsi="Arial Narrow"/>
                <w:color w:val="auto"/>
                <w:sz w:val="22"/>
                <w:szCs w:val="22"/>
              </w:rPr>
            </w:pPr>
            <w:r w:rsidRPr="00B949A8">
              <w:rPr>
                <w:rFonts w:ascii="Arial Narrow" w:hAnsi="Arial Narrow" w:cs="Times New Roman"/>
                <w:b/>
                <w:color w:val="auto"/>
                <w:sz w:val="22"/>
                <w:szCs w:val="22"/>
              </w:rPr>
              <w:t>Záruka:</w:t>
            </w:r>
          </w:p>
        </w:tc>
        <w:tc>
          <w:tcPr>
            <w:tcW w:w="5954" w:type="dxa"/>
          </w:tcPr>
          <w:p w14:paraId="5FD6A1DA" w14:textId="30E29734" w:rsidR="000F5BDD" w:rsidRPr="00B949A8" w:rsidRDefault="00DB6A9B" w:rsidP="000F5BDD">
            <w:pPr>
              <w:pStyle w:val="Default"/>
              <w:rPr>
                <w:rFonts w:ascii="Arial Narrow" w:hAnsi="Arial Narrow"/>
                <w:color w:val="auto"/>
                <w:sz w:val="22"/>
                <w:szCs w:val="22"/>
              </w:rPr>
            </w:pPr>
            <w:r w:rsidRPr="00B949A8">
              <w:rPr>
                <w:rFonts w:ascii="Arial Narrow" w:hAnsi="Arial Narrow" w:cs="Times New Roman"/>
                <w:color w:val="auto"/>
                <w:sz w:val="22"/>
                <w:szCs w:val="22"/>
              </w:rPr>
              <w:t>Plná dostupnosť služieb počas trvania licencie.</w:t>
            </w:r>
          </w:p>
        </w:tc>
        <w:tc>
          <w:tcPr>
            <w:tcW w:w="5670" w:type="dxa"/>
          </w:tcPr>
          <w:p w14:paraId="6DDBEF51" w14:textId="7A723760" w:rsidR="000F5BDD" w:rsidRPr="00B949A8" w:rsidRDefault="00DB6A9B" w:rsidP="000F5BDD">
            <w:pPr>
              <w:pStyle w:val="Default"/>
              <w:jc w:val="center"/>
              <w:rPr>
                <w:rFonts w:ascii="Arial Narrow" w:hAnsi="Arial Narrow"/>
                <w:color w:val="auto"/>
                <w:sz w:val="22"/>
                <w:szCs w:val="22"/>
              </w:rPr>
            </w:pPr>
            <w:r w:rsidRPr="00B949A8">
              <w:rPr>
                <w:rFonts w:ascii="Arial Narrow" w:hAnsi="Arial Narrow"/>
                <w:b/>
                <w:bCs/>
                <w:color w:val="auto"/>
              </w:rPr>
              <w:t>N/A</w:t>
            </w:r>
          </w:p>
        </w:tc>
        <w:tc>
          <w:tcPr>
            <w:tcW w:w="1842" w:type="dxa"/>
          </w:tcPr>
          <w:p w14:paraId="480C23D4" w14:textId="2AFBC866" w:rsidR="000F5BDD" w:rsidRPr="00B949A8" w:rsidRDefault="000F5BDD" w:rsidP="000F5BDD">
            <w:pPr>
              <w:pStyle w:val="Default"/>
              <w:jc w:val="center"/>
              <w:rPr>
                <w:rFonts w:ascii="Arial Narrow" w:hAnsi="Arial Narrow"/>
                <w:color w:val="auto"/>
                <w:sz w:val="22"/>
                <w:szCs w:val="22"/>
              </w:rPr>
            </w:pPr>
          </w:p>
        </w:tc>
      </w:tr>
      <w:tr w:rsidR="00B949A8" w:rsidRPr="00B949A8" w14:paraId="193E5225" w14:textId="77777777" w:rsidTr="00D9122C">
        <w:trPr>
          <w:trHeight w:val="100"/>
        </w:trPr>
        <w:tc>
          <w:tcPr>
            <w:tcW w:w="1946" w:type="dxa"/>
          </w:tcPr>
          <w:p w14:paraId="3C8657A1" w14:textId="6B51E832" w:rsidR="000F5BDD" w:rsidRPr="00B949A8" w:rsidRDefault="00DB6A9B" w:rsidP="000F5BDD">
            <w:pPr>
              <w:pStyle w:val="Default"/>
              <w:rPr>
                <w:rFonts w:ascii="Arial Narrow" w:hAnsi="Arial Narrow"/>
                <w:color w:val="auto"/>
                <w:sz w:val="22"/>
                <w:szCs w:val="22"/>
              </w:rPr>
            </w:pPr>
            <w:r w:rsidRPr="00B949A8">
              <w:rPr>
                <w:rFonts w:ascii="Arial Narrow" w:hAnsi="Arial Narrow" w:cs="Times New Roman"/>
                <w:b/>
                <w:color w:val="auto"/>
                <w:sz w:val="22"/>
                <w:szCs w:val="22"/>
              </w:rPr>
              <w:t>Ostatné požiadavky</w:t>
            </w:r>
            <w:r w:rsidR="004D1B13" w:rsidRPr="00B949A8">
              <w:rPr>
                <w:rFonts w:ascii="Arial Narrow" w:hAnsi="Arial Narrow" w:cs="Times New Roman"/>
                <w:b/>
                <w:color w:val="auto"/>
                <w:sz w:val="22"/>
                <w:szCs w:val="22"/>
              </w:rPr>
              <w:t xml:space="preserve"> – podporné služby</w:t>
            </w:r>
            <w:r w:rsidRPr="00B949A8">
              <w:rPr>
                <w:rFonts w:ascii="Arial Narrow" w:hAnsi="Arial Narrow" w:cs="Times New Roman"/>
                <w:b/>
                <w:color w:val="auto"/>
                <w:sz w:val="22"/>
                <w:szCs w:val="22"/>
              </w:rPr>
              <w:t>:</w:t>
            </w:r>
          </w:p>
        </w:tc>
        <w:tc>
          <w:tcPr>
            <w:tcW w:w="5954" w:type="dxa"/>
          </w:tcPr>
          <w:p w14:paraId="369AAF33" w14:textId="77777777" w:rsidR="00B949A8" w:rsidRPr="00B949A8" w:rsidRDefault="00DB6A9B" w:rsidP="00B949A8">
            <w:pPr>
              <w:pStyle w:val="Odsekzoznamu"/>
              <w:numPr>
                <w:ilvl w:val="0"/>
                <w:numId w:val="33"/>
              </w:numPr>
              <w:jc w:val="both"/>
              <w:rPr>
                <w:rFonts w:ascii="Arial Narrow" w:hAnsi="Arial Narrow"/>
                <w:sz w:val="22"/>
                <w:szCs w:val="22"/>
                <w:shd w:val="clear" w:color="auto" w:fill="FFFFFF"/>
              </w:rPr>
            </w:pPr>
            <w:r w:rsidRPr="00B949A8">
              <w:rPr>
                <w:rFonts w:ascii="Arial Narrow" w:hAnsi="Arial Narrow"/>
                <w:sz w:val="22"/>
                <w:szCs w:val="22"/>
              </w:rPr>
              <w:t xml:space="preserve">Poskytnutie podpory užívateľom v pracovných dňoch od 9:00 do </w:t>
            </w:r>
            <w:r w:rsidR="0064158F" w:rsidRPr="00B949A8">
              <w:rPr>
                <w:rFonts w:ascii="Arial Narrow" w:hAnsi="Arial Narrow"/>
                <w:sz w:val="22"/>
                <w:szCs w:val="22"/>
              </w:rPr>
              <w:t>17:00 formou online komunikácie</w:t>
            </w:r>
            <w:r w:rsidR="00933F57" w:rsidRPr="00B949A8">
              <w:rPr>
                <w:rFonts w:ascii="Arial Narrow" w:hAnsi="Arial Narrow"/>
                <w:sz w:val="22"/>
                <w:szCs w:val="22"/>
              </w:rPr>
              <w:t xml:space="preserve"> (</w:t>
            </w:r>
            <w:r w:rsidR="00B949A8" w:rsidRPr="00B949A8">
              <w:rPr>
                <w:rFonts w:ascii="Arial Narrow" w:hAnsi="Arial Narrow"/>
                <w:sz w:val="22"/>
                <w:szCs w:val="22"/>
              </w:rPr>
              <w:t>z</w:t>
            </w:r>
            <w:r w:rsidR="00933F57" w:rsidRPr="00B949A8">
              <w:rPr>
                <w:rFonts w:ascii="Arial Narrow" w:hAnsi="Arial Narrow"/>
                <w:i/>
                <w:sz w:val="22"/>
                <w:szCs w:val="22"/>
                <w:shd w:val="clear" w:color="auto" w:fill="FFFFFF"/>
              </w:rPr>
              <w:t>a online komunikáciu považuje verejný obstarávateľ e-mailovú komunikáciu, telefonickú komunikáciu, prípadne chat podpory poskytovateľa ak ním disponuje</w:t>
            </w:r>
            <w:r w:rsidR="00933F57" w:rsidRPr="00B949A8">
              <w:rPr>
                <w:rFonts w:ascii="Arial Narrow" w:hAnsi="Arial Narrow"/>
                <w:sz w:val="22"/>
                <w:szCs w:val="22"/>
              </w:rPr>
              <w:t>)</w:t>
            </w:r>
            <w:r w:rsidR="008D14AA" w:rsidRPr="00B949A8">
              <w:rPr>
                <w:rFonts w:ascii="Arial Narrow" w:hAnsi="Arial Narrow"/>
                <w:sz w:val="22"/>
                <w:szCs w:val="22"/>
              </w:rPr>
              <w:t xml:space="preserve"> a vyriešenie požiadavky v primeranom čase</w:t>
            </w:r>
            <w:r w:rsidR="00156D6F" w:rsidRPr="00B949A8">
              <w:rPr>
                <w:rFonts w:ascii="Arial Narrow" w:hAnsi="Arial Narrow"/>
                <w:sz w:val="22"/>
                <w:szCs w:val="22"/>
              </w:rPr>
              <w:t xml:space="preserve"> </w:t>
            </w:r>
          </w:p>
          <w:p w14:paraId="54BE12A9" w14:textId="77777777" w:rsidR="00B949A8" w:rsidRPr="00B949A8" w:rsidRDefault="008D14AA" w:rsidP="00B949A8">
            <w:pPr>
              <w:pStyle w:val="Odsekzoznamu"/>
              <w:numPr>
                <w:ilvl w:val="1"/>
                <w:numId w:val="33"/>
              </w:numPr>
              <w:jc w:val="both"/>
              <w:rPr>
                <w:rFonts w:ascii="Arial Narrow" w:hAnsi="Arial Narrow"/>
                <w:sz w:val="22"/>
                <w:szCs w:val="22"/>
                <w:shd w:val="clear" w:color="auto" w:fill="FFFFFF"/>
              </w:rPr>
            </w:pPr>
            <w:r w:rsidRPr="00B949A8">
              <w:rPr>
                <w:rFonts w:ascii="Arial Narrow" w:hAnsi="Arial Narrow"/>
                <w:sz w:val="22"/>
                <w:szCs w:val="22"/>
              </w:rPr>
              <w:t xml:space="preserve">Pri kritickom probléme (napr. znemožnenie práce s analytickým nástrojom v dôsledku systémovej chyby alebo znemožnenie prístupu k nástroju pre viac ako 5 užívateľov), žiadame začiatok odstraňovanie vád do 2 hodín od nahlásenia vady a odstránenie/neutralizáciu problému do 24 hodín od nahlásenia vady.  </w:t>
            </w:r>
          </w:p>
          <w:p w14:paraId="621876FC" w14:textId="77777777" w:rsidR="00B949A8" w:rsidRPr="00B949A8" w:rsidRDefault="008D14AA" w:rsidP="00B949A8">
            <w:pPr>
              <w:pStyle w:val="Odsekzoznamu"/>
              <w:numPr>
                <w:ilvl w:val="1"/>
                <w:numId w:val="33"/>
              </w:numPr>
              <w:jc w:val="both"/>
              <w:rPr>
                <w:rFonts w:ascii="Arial Narrow" w:hAnsi="Arial Narrow"/>
                <w:sz w:val="22"/>
                <w:szCs w:val="22"/>
                <w:shd w:val="clear" w:color="auto" w:fill="FFFFFF"/>
              </w:rPr>
            </w:pPr>
            <w:r w:rsidRPr="00B949A8">
              <w:rPr>
                <w:rFonts w:ascii="Arial Narrow" w:hAnsi="Arial Narrow"/>
                <w:sz w:val="22"/>
                <w:szCs w:val="22"/>
              </w:rPr>
              <w:lastRenderedPageBreak/>
              <w:t xml:space="preserve">Pri závažnom probléme (napr. systémové chyby, ktoré zasahujú do jednej alebo viacerých funkcionalít analytického nástroja a tým znemožňujú ich funkčnosť alebo znemožnenie prístupu k nástroju pre viac ako 2 užívateľov) žiadame začiatok odstraňovania vád do 4  hodín od nahlásenia vady a odstránenie/ neutralizáciu problému </w:t>
            </w:r>
            <w:r w:rsidR="00B949A8" w:rsidRPr="00B949A8">
              <w:rPr>
                <w:rFonts w:ascii="Arial Narrow" w:hAnsi="Arial Narrow"/>
                <w:sz w:val="22"/>
                <w:szCs w:val="22"/>
              </w:rPr>
              <w:t>do 48  hodín od nahlásenia vady.</w:t>
            </w:r>
            <w:bookmarkStart w:id="21" w:name="_GoBack"/>
            <w:bookmarkEnd w:id="21"/>
          </w:p>
          <w:p w14:paraId="2763AA6A" w14:textId="22318DC5" w:rsidR="00933F57" w:rsidRPr="00B949A8" w:rsidRDefault="00DB6A9B" w:rsidP="00B949A8">
            <w:pPr>
              <w:pStyle w:val="Odsekzoznamu"/>
              <w:numPr>
                <w:ilvl w:val="0"/>
                <w:numId w:val="33"/>
              </w:numPr>
              <w:jc w:val="both"/>
              <w:rPr>
                <w:rFonts w:ascii="Arial Narrow" w:hAnsi="Arial Narrow"/>
                <w:sz w:val="22"/>
                <w:szCs w:val="22"/>
                <w:shd w:val="clear" w:color="auto" w:fill="FFFFFF"/>
              </w:rPr>
            </w:pPr>
            <w:r w:rsidRPr="00B949A8">
              <w:rPr>
                <w:rFonts w:ascii="Arial Narrow" w:hAnsi="Arial Narrow"/>
                <w:sz w:val="22"/>
                <w:szCs w:val="22"/>
              </w:rPr>
              <w:t xml:space="preserve">Zaškolenie pre všetkých nových užívateľov vrátane vytvorenia vzorových, preddefinovaných </w:t>
            </w:r>
            <w:proofErr w:type="spellStart"/>
            <w:r w:rsidRPr="00B949A8">
              <w:rPr>
                <w:rFonts w:ascii="Arial Narrow" w:hAnsi="Arial Narrow"/>
                <w:sz w:val="22"/>
                <w:szCs w:val="22"/>
              </w:rPr>
              <w:t>dashboardov</w:t>
            </w:r>
            <w:proofErr w:type="spellEnd"/>
            <w:r w:rsidRPr="00B949A8">
              <w:rPr>
                <w:rFonts w:ascii="Arial Narrow" w:hAnsi="Arial Narrow"/>
                <w:sz w:val="22"/>
                <w:szCs w:val="22"/>
              </w:rPr>
              <w:t xml:space="preserve"> na základe požiadavky užívateľa.</w:t>
            </w:r>
            <w:r w:rsidR="00B949A8" w:rsidRPr="00B949A8">
              <w:rPr>
                <w:rFonts w:ascii="Arial Narrow" w:hAnsi="Arial Narrow"/>
                <w:sz w:val="22"/>
                <w:szCs w:val="22"/>
              </w:rPr>
              <w:t xml:space="preserve"> </w:t>
            </w:r>
            <w:r w:rsidR="00933F57" w:rsidRPr="00B949A8">
              <w:rPr>
                <w:rFonts w:ascii="Arial Narrow" w:hAnsi="Arial Narrow"/>
                <w:i/>
                <w:sz w:val="22"/>
                <w:szCs w:val="22"/>
                <w:shd w:val="clear" w:color="auto" w:fill="FFFFFF"/>
              </w:rPr>
              <w:t xml:space="preserve">Predmetom tejto požiadavky je zaškolenie užívateľov nástroja na jeho obsluhu, obdobné ako pri akomkoľvek inom využívanom informačnom nástroji či software. Zároveň by každý užívateľ mal po prvom prihlásení do nástroja mať k dispozícii základný </w:t>
            </w:r>
            <w:proofErr w:type="spellStart"/>
            <w:r w:rsidR="00933F57" w:rsidRPr="00B949A8">
              <w:rPr>
                <w:rFonts w:ascii="Arial Narrow" w:hAnsi="Arial Narrow"/>
                <w:i/>
                <w:sz w:val="22"/>
                <w:szCs w:val="22"/>
                <w:shd w:val="clear" w:color="auto" w:fill="FFFFFF"/>
              </w:rPr>
              <w:t>dashboard</w:t>
            </w:r>
            <w:proofErr w:type="spellEnd"/>
            <w:r w:rsidR="00933F57" w:rsidRPr="00B949A8">
              <w:rPr>
                <w:rFonts w:ascii="Arial Narrow" w:hAnsi="Arial Narrow"/>
                <w:i/>
                <w:sz w:val="22"/>
                <w:szCs w:val="22"/>
                <w:shd w:val="clear" w:color="auto" w:fill="FFFFFF"/>
              </w:rPr>
              <w:t>, ktorý si bude následne, aj na základe školenia vedieť prispôsobovať. Dĺžka školenia a jeho obsah, či forma (online alebo prezenčná) je vecou poskytovateľa, mala by však zaručiť užívateľom zvládnutie ovládanie všetkých funkcionalít nástroja. V prípade výmeny pracovníkov u objednávateľa by poskytovateľ mal vedieť zabezpečiť zaškolenie nového používateľa v primeranom časovom rozsahu a lehote.</w:t>
            </w:r>
          </w:p>
          <w:p w14:paraId="08DC993A" w14:textId="5433A42A" w:rsidR="00933F57" w:rsidRPr="00B949A8" w:rsidRDefault="00933F57" w:rsidP="00B949A8">
            <w:pPr>
              <w:pStyle w:val="Odsekzoznamu"/>
              <w:widowControl w:val="0"/>
              <w:tabs>
                <w:tab w:val="clear" w:pos="2160"/>
                <w:tab w:val="clear" w:pos="2880"/>
                <w:tab w:val="clear" w:pos="4500"/>
              </w:tabs>
              <w:autoSpaceDE w:val="0"/>
              <w:autoSpaceDN w:val="0"/>
              <w:ind w:left="174"/>
              <w:contextualSpacing/>
              <w:rPr>
                <w:rFonts w:ascii="Arial Narrow" w:hAnsi="Arial Narrow"/>
                <w:sz w:val="22"/>
                <w:szCs w:val="22"/>
              </w:rPr>
            </w:pPr>
          </w:p>
        </w:tc>
        <w:tc>
          <w:tcPr>
            <w:tcW w:w="5670" w:type="dxa"/>
          </w:tcPr>
          <w:p w14:paraId="4C8C06FB" w14:textId="1EE3406A" w:rsidR="000F5BDD" w:rsidRPr="00B949A8" w:rsidRDefault="00DB6A9B" w:rsidP="000F5BDD">
            <w:pPr>
              <w:pStyle w:val="Default"/>
              <w:jc w:val="center"/>
              <w:rPr>
                <w:rFonts w:ascii="Arial Narrow" w:hAnsi="Arial Narrow"/>
                <w:color w:val="auto"/>
                <w:sz w:val="22"/>
                <w:szCs w:val="22"/>
              </w:rPr>
            </w:pPr>
            <w:r w:rsidRPr="00B949A8">
              <w:rPr>
                <w:rFonts w:ascii="Arial Narrow" w:hAnsi="Arial Narrow"/>
                <w:b/>
                <w:bCs/>
                <w:color w:val="auto"/>
              </w:rPr>
              <w:lastRenderedPageBreak/>
              <w:t>N/A</w:t>
            </w:r>
          </w:p>
        </w:tc>
        <w:tc>
          <w:tcPr>
            <w:tcW w:w="1842" w:type="dxa"/>
          </w:tcPr>
          <w:p w14:paraId="11EF0277" w14:textId="043E0CD3" w:rsidR="000F5BDD" w:rsidRPr="00B949A8" w:rsidRDefault="000F5BDD" w:rsidP="000F5BDD">
            <w:pPr>
              <w:pStyle w:val="Default"/>
              <w:jc w:val="center"/>
              <w:rPr>
                <w:rFonts w:ascii="Arial Narrow" w:hAnsi="Arial Narrow"/>
                <w:color w:val="auto"/>
                <w:sz w:val="22"/>
                <w:szCs w:val="22"/>
              </w:rPr>
            </w:pPr>
          </w:p>
        </w:tc>
      </w:tr>
    </w:tbl>
    <w:p w14:paraId="09F35A35" w14:textId="6F1569ED" w:rsidR="00B44866" w:rsidRPr="00B949A8" w:rsidRDefault="00B44866" w:rsidP="00DA7C08">
      <w:pPr>
        <w:pStyle w:val="Default"/>
        <w:rPr>
          <w:rFonts w:ascii="Arial Narrow" w:hAnsi="Arial Narrow" w:cs="Times New Roman"/>
          <w:b/>
          <w:bCs/>
          <w:color w:val="auto"/>
          <w:sz w:val="22"/>
          <w:szCs w:val="22"/>
        </w:rPr>
      </w:pPr>
    </w:p>
    <w:p w14:paraId="238DAE06" w14:textId="77777777" w:rsidR="00524AB2" w:rsidRPr="00B949A8" w:rsidRDefault="00524AB2" w:rsidP="00DA7C08">
      <w:pPr>
        <w:pStyle w:val="Default"/>
        <w:rPr>
          <w:rFonts w:ascii="Arial Narrow" w:hAnsi="Arial Narrow" w:cs="Times New Roman"/>
          <w:b/>
          <w:bCs/>
          <w:color w:val="auto"/>
          <w:sz w:val="22"/>
          <w:szCs w:val="22"/>
        </w:rPr>
      </w:pPr>
    </w:p>
    <w:p w14:paraId="3E5EBB14" w14:textId="11C282B1" w:rsidR="00DB6A9B" w:rsidRPr="00B949A8" w:rsidRDefault="00DB6A9B" w:rsidP="00AE3991">
      <w:pPr>
        <w:pStyle w:val="Odsekzoznamu"/>
        <w:numPr>
          <w:ilvl w:val="0"/>
          <w:numId w:val="7"/>
        </w:numPr>
        <w:shd w:val="clear" w:color="auto" w:fill="FFFFFF"/>
        <w:tabs>
          <w:tab w:val="clear" w:pos="2160"/>
          <w:tab w:val="clear" w:pos="2880"/>
          <w:tab w:val="clear" w:pos="4500"/>
        </w:tabs>
        <w:rPr>
          <w:rFonts w:ascii="Arial Narrow" w:hAnsi="Arial Narrow"/>
          <w:b/>
          <w:sz w:val="22"/>
          <w:szCs w:val="22"/>
        </w:rPr>
      </w:pPr>
      <w:r w:rsidRPr="00B949A8">
        <w:rPr>
          <w:rFonts w:ascii="Arial Narrow" w:hAnsi="Arial Narrow"/>
          <w:b/>
          <w:sz w:val="22"/>
          <w:szCs w:val="22"/>
        </w:rPr>
        <w:t>Lehota dodania predmetu zákazky</w:t>
      </w:r>
    </w:p>
    <w:p w14:paraId="67326A19" w14:textId="66280EA2" w:rsidR="00D9122C" w:rsidRPr="00B949A8" w:rsidRDefault="00D9122C" w:rsidP="00D9122C">
      <w:pPr>
        <w:pStyle w:val="Odsekzoznamu"/>
        <w:numPr>
          <w:ilvl w:val="1"/>
          <w:numId w:val="7"/>
        </w:numPr>
        <w:shd w:val="clear" w:color="auto" w:fill="FFFFFF"/>
        <w:tabs>
          <w:tab w:val="clear" w:pos="2160"/>
          <w:tab w:val="clear" w:pos="2880"/>
          <w:tab w:val="clear" w:pos="4500"/>
        </w:tabs>
        <w:jc w:val="both"/>
        <w:rPr>
          <w:rFonts w:ascii="Arial Narrow" w:hAnsi="Arial Narrow"/>
          <w:b/>
          <w:sz w:val="22"/>
          <w:szCs w:val="22"/>
        </w:rPr>
      </w:pPr>
      <w:r w:rsidRPr="00B949A8">
        <w:rPr>
          <w:rFonts w:ascii="Arial Narrow" w:hAnsi="Arial Narrow"/>
          <w:sz w:val="22"/>
          <w:szCs w:val="22"/>
        </w:rPr>
        <w:t>Lehota dodania povinných funkcionalít predmetu zákazky je najneskôr do 1 mesiaca odo dňa zadania písomnej objednávky vystavenej na základe čiastkovej zmluvy medzi objednávateľom a dodávateľom. Lehota dodania voliteľných funkcionalít je najneskôr do 3 mesiacov odo dňa zadania písomnej objednávky vystavenej na základe čiastkovej zmluvy medzi objednávateľom a dodávateľom.</w:t>
      </w:r>
    </w:p>
    <w:p w14:paraId="2BF158BE" w14:textId="34E5E87E" w:rsidR="005D71D1" w:rsidRPr="00B949A8" w:rsidRDefault="005D71D1" w:rsidP="00DB6A9B">
      <w:pPr>
        <w:jc w:val="both"/>
        <w:rPr>
          <w:rFonts w:ascii="Arial Narrow" w:hAnsi="Arial Narrow"/>
          <w:sz w:val="22"/>
          <w:szCs w:val="22"/>
        </w:rPr>
      </w:pPr>
    </w:p>
    <w:p w14:paraId="7314F1DA" w14:textId="77777777" w:rsidR="00B35F65" w:rsidRPr="00B949A8" w:rsidRDefault="00B35F65" w:rsidP="00DB6A9B">
      <w:pPr>
        <w:jc w:val="both"/>
        <w:rPr>
          <w:rFonts w:ascii="Arial Narrow" w:hAnsi="Arial Narrow"/>
          <w:sz w:val="22"/>
          <w:szCs w:val="22"/>
        </w:rPr>
      </w:pPr>
    </w:p>
    <w:p w14:paraId="6D2AA664" w14:textId="56110F38" w:rsidR="005D71D1" w:rsidRPr="00B949A8" w:rsidRDefault="005D71D1" w:rsidP="005D71D1">
      <w:pPr>
        <w:pStyle w:val="Odsekzoznamu"/>
        <w:numPr>
          <w:ilvl w:val="0"/>
          <w:numId w:val="7"/>
        </w:numPr>
        <w:jc w:val="both"/>
        <w:rPr>
          <w:rFonts w:ascii="Arial Narrow" w:hAnsi="Arial Narrow"/>
          <w:b/>
          <w:sz w:val="22"/>
          <w:szCs w:val="22"/>
        </w:rPr>
      </w:pPr>
      <w:r w:rsidRPr="00B949A8">
        <w:rPr>
          <w:rFonts w:ascii="Arial Narrow" w:hAnsi="Arial Narrow"/>
          <w:b/>
          <w:sz w:val="22"/>
          <w:szCs w:val="22"/>
        </w:rPr>
        <w:t>Spôsob objednávania prístupov/licencií</w:t>
      </w:r>
    </w:p>
    <w:p w14:paraId="1721F7F1" w14:textId="79872A5B" w:rsidR="005D71D1" w:rsidRPr="00B949A8" w:rsidRDefault="005D71D1" w:rsidP="00DB6A9B">
      <w:pPr>
        <w:jc w:val="both"/>
        <w:rPr>
          <w:rFonts w:ascii="Arial Narrow" w:hAnsi="Arial Narrow"/>
          <w:sz w:val="22"/>
          <w:szCs w:val="22"/>
        </w:rPr>
      </w:pPr>
      <w:r w:rsidRPr="00B949A8">
        <w:rPr>
          <w:rFonts w:ascii="Arial Narrow" w:hAnsi="Arial Narrow"/>
          <w:sz w:val="22"/>
          <w:szCs w:val="22"/>
        </w:rPr>
        <w:t>Jednotliví verejní obstarávatelia budú na základe rámcovej dohody uzatvárať čiastkové zmluvy a na základe nich si budú objednávať licencie k analytickému softvéru a to na obdobie uvedené v objednávke. Lehota poskytovania prístupu/licencie môže byť aj kratšia ako 18 mesiacov</w:t>
      </w:r>
      <w:r w:rsidR="00D9122C" w:rsidRPr="00B949A8">
        <w:rPr>
          <w:rFonts w:ascii="Arial Narrow" w:hAnsi="Arial Narrow"/>
          <w:sz w:val="22"/>
          <w:szCs w:val="22"/>
        </w:rPr>
        <w:t>,</w:t>
      </w:r>
      <w:r w:rsidRPr="00B949A8">
        <w:rPr>
          <w:rFonts w:ascii="Arial Narrow" w:hAnsi="Arial Narrow"/>
          <w:sz w:val="22"/>
          <w:szCs w:val="22"/>
        </w:rPr>
        <w:t xml:space="preserve"> a to podľa aktuálnych potrieb verejných obstarávateľov. </w:t>
      </w:r>
    </w:p>
    <w:p w14:paraId="2DFAE5B7" w14:textId="77777777" w:rsidR="005D71D1" w:rsidRPr="00B949A8" w:rsidRDefault="005D71D1" w:rsidP="00DB6A9B">
      <w:pPr>
        <w:jc w:val="both"/>
        <w:rPr>
          <w:rFonts w:ascii="Arial Narrow" w:hAnsi="Arial Narrow"/>
          <w:sz w:val="22"/>
          <w:szCs w:val="22"/>
        </w:rPr>
      </w:pPr>
    </w:p>
    <w:p w14:paraId="23BE95A0" w14:textId="77777777" w:rsidR="00DB6A9B" w:rsidRPr="00B949A8" w:rsidRDefault="00DB6A9B" w:rsidP="00AE28E2">
      <w:pPr>
        <w:shd w:val="clear" w:color="auto" w:fill="FFFFFF"/>
        <w:tabs>
          <w:tab w:val="clear" w:pos="2160"/>
          <w:tab w:val="clear" w:pos="2880"/>
          <w:tab w:val="clear" w:pos="4500"/>
        </w:tabs>
        <w:rPr>
          <w:rFonts w:ascii="Arial Narrow" w:hAnsi="Arial Narrow"/>
          <w:sz w:val="22"/>
          <w:szCs w:val="22"/>
        </w:rPr>
      </w:pPr>
    </w:p>
    <w:p w14:paraId="01DC562B" w14:textId="77777777" w:rsidR="00524AB2" w:rsidRPr="00B949A8" w:rsidRDefault="00524AB2" w:rsidP="00DA7C08">
      <w:pPr>
        <w:pStyle w:val="Default"/>
        <w:rPr>
          <w:rFonts w:ascii="Arial Narrow" w:hAnsi="Arial Narrow" w:cs="Times New Roman"/>
          <w:b/>
          <w:color w:val="auto"/>
          <w:sz w:val="22"/>
          <w:szCs w:val="22"/>
        </w:rPr>
      </w:pPr>
    </w:p>
    <w:sectPr w:rsidR="00524AB2" w:rsidRPr="00B949A8" w:rsidSect="00D9122C">
      <w:pgSz w:w="16838" w:h="11906" w:orient="landscape" w:code="9"/>
      <w:pgMar w:top="1134" w:right="1134" w:bottom="1134" w:left="851" w:header="709" w:footer="567" w:gutter="170"/>
      <w:pgNumType w:start="1" w:chapStyle="1" w:chapSep="period"/>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61251" w14:textId="77777777" w:rsidR="00D72EE1" w:rsidRDefault="00D72EE1">
      <w:r>
        <w:separator/>
      </w:r>
    </w:p>
  </w:endnote>
  <w:endnote w:type="continuationSeparator" w:id="0">
    <w:p w14:paraId="1318C4BB" w14:textId="77777777" w:rsidR="00D72EE1" w:rsidRDefault="00D72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Calibri">
    <w:panose1 w:val="020F0502020204030204"/>
    <w:charset w:val="EE"/>
    <w:family w:val="swiss"/>
    <w:pitch w:val="variable"/>
    <w:sig w:usb0="E0002EFF" w:usb1="C000247B" w:usb2="00000009" w:usb3="00000000" w:csb0="000001FF"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6ECC1" w14:textId="77777777" w:rsidR="008832FF" w:rsidRDefault="008832FF">
    <w:pPr>
      <w:pStyle w:val="Pta"/>
      <w:tabs>
        <w:tab w:val="clear" w:pos="9072"/>
        <w:tab w:val="right" w:pos="10080"/>
      </w:tabs>
      <w:ind w:right="-82"/>
      <w:jc w:val="both"/>
      <w:rPr>
        <w:rFonts w:cs="Arial"/>
        <w:color w:val="999999"/>
        <w:sz w:val="2"/>
        <w:szCs w:val="2"/>
        <w:lang w:val="en-US"/>
      </w:rPr>
    </w:pPr>
    <w:r>
      <w:rPr>
        <w:rFonts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B81D071" w14:textId="2BD3B01E" w:rsidR="008832FF" w:rsidRPr="00EA36EC" w:rsidRDefault="008832FF" w:rsidP="00B62FA5">
    <w:pPr>
      <w:pStyle w:val="Pta"/>
      <w:tabs>
        <w:tab w:val="clear" w:pos="4536"/>
        <w:tab w:val="clear" w:pos="9072"/>
        <w:tab w:val="center" w:pos="8460"/>
        <w:tab w:val="right" w:pos="10080"/>
      </w:tabs>
      <w:rPr>
        <w:rStyle w:val="slostrany"/>
        <w:rFonts w:ascii="Arial Narrow" w:hAnsi="Arial Narrow" w:cs="Arial"/>
        <w:color w:val="000000"/>
        <w:sz w:val="22"/>
        <w:szCs w:val="22"/>
        <w:lang w:val="sk-SK"/>
      </w:rPr>
    </w:pPr>
    <w:r w:rsidRPr="00F6525A">
      <w:rPr>
        <w:rFonts w:ascii="Arial Narrow" w:hAnsi="Arial Narrow" w:cs="Arial"/>
        <w:color w:val="706656"/>
        <w:sz w:val="18"/>
        <w:szCs w:val="18"/>
      </w:rPr>
      <w:tab/>
    </w:r>
    <w:r w:rsidRPr="00EA36EC">
      <w:rPr>
        <w:rStyle w:val="slostrany"/>
        <w:rFonts w:ascii="Arial Narrow" w:hAnsi="Arial Narrow" w:cs="Arial"/>
        <w:color w:val="000000"/>
        <w:sz w:val="22"/>
        <w:szCs w:val="22"/>
      </w:rPr>
      <w:fldChar w:fldCharType="begin"/>
    </w:r>
    <w:r w:rsidRPr="00EA36EC">
      <w:rPr>
        <w:rStyle w:val="slostrany"/>
        <w:rFonts w:ascii="Arial Narrow" w:hAnsi="Arial Narrow" w:cs="Arial"/>
        <w:color w:val="000000"/>
        <w:sz w:val="22"/>
        <w:szCs w:val="22"/>
      </w:rPr>
      <w:instrText xml:space="preserve"> PAGE </w:instrText>
    </w:r>
    <w:r w:rsidRPr="00EA36EC">
      <w:rPr>
        <w:rStyle w:val="slostrany"/>
        <w:rFonts w:ascii="Arial Narrow" w:hAnsi="Arial Narrow" w:cs="Arial"/>
        <w:color w:val="000000"/>
        <w:sz w:val="22"/>
        <w:szCs w:val="22"/>
      </w:rPr>
      <w:fldChar w:fldCharType="separate"/>
    </w:r>
    <w:r w:rsidR="00841C53">
      <w:rPr>
        <w:rStyle w:val="slostrany"/>
        <w:rFonts w:ascii="Arial Narrow" w:hAnsi="Arial Narrow" w:cs="Arial"/>
        <w:color w:val="000000"/>
        <w:sz w:val="22"/>
        <w:szCs w:val="22"/>
      </w:rPr>
      <w:t>2</w:t>
    </w:r>
    <w:r w:rsidRPr="00EA36EC">
      <w:rPr>
        <w:rStyle w:val="slostrany"/>
        <w:rFonts w:ascii="Arial Narrow" w:hAnsi="Arial Narrow" w:cs="Arial"/>
        <w:color w:val="000000"/>
        <w:sz w:val="22"/>
        <w:szCs w:val="22"/>
      </w:rPr>
      <w:fldChar w:fldCharType="end"/>
    </w:r>
  </w:p>
  <w:p w14:paraId="4E264AE1" w14:textId="77777777" w:rsidR="008832FF" w:rsidRDefault="008832FF" w:rsidP="00B62FA5">
    <w:pPr>
      <w:pStyle w:val="Pta"/>
      <w:tabs>
        <w:tab w:val="clear" w:pos="4536"/>
        <w:tab w:val="clear" w:pos="9072"/>
        <w:tab w:val="center" w:pos="8460"/>
        <w:tab w:val="right" w:pos="10080"/>
      </w:tabs>
      <w:rPr>
        <w:rFonts w:ascii="Arial Narrow" w:hAnsi="Arial Narrow" w:cs="Arial"/>
        <w:i/>
        <w:color w:val="706656"/>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E16CA7" w14:textId="77777777" w:rsidR="00D72EE1" w:rsidRDefault="00D72EE1">
      <w:r>
        <w:separator/>
      </w:r>
    </w:p>
  </w:footnote>
  <w:footnote w:type="continuationSeparator" w:id="0">
    <w:p w14:paraId="63715BC9" w14:textId="77777777" w:rsidR="00D72EE1" w:rsidRDefault="00D72EE1">
      <w:r>
        <w:continuationSeparator/>
      </w:r>
    </w:p>
  </w:footnote>
  <w:footnote w:id="1">
    <w:p w14:paraId="63FE268A" w14:textId="77777777" w:rsidR="00DB6A9B" w:rsidRPr="00DB6A9B" w:rsidRDefault="00DB6A9B" w:rsidP="00DB6A9B">
      <w:pPr>
        <w:pStyle w:val="Textpoznmkypodiarou"/>
        <w:jc w:val="both"/>
        <w:rPr>
          <w:rFonts w:ascii="Arial Narrow" w:hAnsi="Arial Narrow"/>
          <w:sz w:val="22"/>
          <w:szCs w:val="22"/>
        </w:rPr>
      </w:pPr>
      <w:r w:rsidRPr="00DB6A9B">
        <w:rPr>
          <w:rStyle w:val="Odkaznapoznmkupodiarou"/>
          <w:rFonts w:ascii="Arial Narrow" w:hAnsi="Arial Narrow"/>
          <w:sz w:val="22"/>
          <w:szCs w:val="22"/>
        </w:rPr>
        <w:footnoteRef/>
      </w:r>
      <w:r w:rsidRPr="00DB6A9B">
        <w:rPr>
          <w:rFonts w:ascii="Arial Narrow" w:hAnsi="Arial Narrow"/>
          <w:sz w:val="22"/>
          <w:szCs w:val="22"/>
        </w:rPr>
        <w:t xml:space="preserve"> V týchto súťažných podkladoch definujeme </w:t>
      </w:r>
      <w:proofErr w:type="spellStart"/>
      <w:r w:rsidRPr="00DB6A9B">
        <w:rPr>
          <w:rFonts w:ascii="Arial Narrow" w:hAnsi="Arial Narrow"/>
          <w:sz w:val="22"/>
          <w:szCs w:val="22"/>
        </w:rPr>
        <w:t>naratív</w:t>
      </w:r>
      <w:proofErr w:type="spellEnd"/>
      <w:r w:rsidRPr="00DB6A9B">
        <w:rPr>
          <w:rFonts w:ascii="Arial Narrow" w:hAnsi="Arial Narrow"/>
          <w:sz w:val="22"/>
          <w:szCs w:val="22"/>
        </w:rPr>
        <w:t xml:space="preserve"> ako posolstvo, ktoré sa môže šíriť v textovej, obrázkovej, video, metaforickej, či inej forme, pričom reflektuje a podporuje konkrétny uhol pohľadu alebo súbor hodnôt. Napríklad opakované zobrazovanie politikov ako podvodníkov vytvorí </w:t>
      </w:r>
      <w:proofErr w:type="spellStart"/>
      <w:r w:rsidRPr="00DB6A9B">
        <w:rPr>
          <w:rFonts w:ascii="Arial Narrow" w:hAnsi="Arial Narrow"/>
          <w:sz w:val="22"/>
          <w:szCs w:val="22"/>
        </w:rPr>
        <w:t>naratív</w:t>
      </w:r>
      <w:proofErr w:type="spellEnd"/>
      <w:r w:rsidRPr="00DB6A9B">
        <w:rPr>
          <w:rFonts w:ascii="Arial Narrow" w:hAnsi="Arial Narrow"/>
          <w:sz w:val="22"/>
          <w:szCs w:val="22"/>
        </w:rPr>
        <w:t>, že politici sú vo všeobecnosti skorumpovaní podvodníci.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E492D" w14:textId="77777777" w:rsidR="008832FF" w:rsidRDefault="008832FF"/>
  <w:p w14:paraId="240A2BA6" w14:textId="77777777" w:rsidR="008832FF" w:rsidRDefault="008832FF"/>
  <w:p w14:paraId="35395327" w14:textId="77777777" w:rsidR="008832FF" w:rsidRDefault="008832FF"/>
  <w:p w14:paraId="7337BC75" w14:textId="77777777" w:rsidR="008832FF" w:rsidRDefault="008832FF"/>
  <w:p w14:paraId="3C45C4AC" w14:textId="77777777" w:rsidR="008832FF" w:rsidRDefault="008832FF"/>
  <w:p w14:paraId="5B96D12D" w14:textId="77777777" w:rsidR="008832FF" w:rsidRDefault="008832FF"/>
  <w:p w14:paraId="43E38B42" w14:textId="77777777" w:rsidR="008832FF" w:rsidRDefault="008832FF"/>
  <w:p w14:paraId="0B6229A3" w14:textId="77777777" w:rsidR="008832FF" w:rsidRDefault="008832FF"/>
  <w:p w14:paraId="4FE410B4" w14:textId="77777777" w:rsidR="008832FF" w:rsidRDefault="008832FF"/>
  <w:p w14:paraId="7B61B5F5" w14:textId="77777777" w:rsidR="008832FF" w:rsidRDefault="008832FF"/>
  <w:p w14:paraId="6E8E7FC5" w14:textId="77777777" w:rsidR="008832FF" w:rsidRDefault="008832FF"/>
  <w:p w14:paraId="6BC8ADDD" w14:textId="77777777" w:rsidR="008832FF" w:rsidRDefault="008832FF"/>
  <w:p w14:paraId="0CC2D686" w14:textId="77777777" w:rsidR="008832FF" w:rsidRDefault="008832FF"/>
  <w:p w14:paraId="29AC8110" w14:textId="77777777" w:rsidR="008832FF" w:rsidRDefault="008832FF"/>
  <w:p w14:paraId="59E006FF" w14:textId="77777777" w:rsidR="008832FF" w:rsidRDefault="008832FF"/>
  <w:p w14:paraId="027949B8" w14:textId="77777777" w:rsidR="008832FF" w:rsidRDefault="008832FF"/>
  <w:p w14:paraId="020DCC99" w14:textId="77777777" w:rsidR="008832FF" w:rsidRDefault="008832FF"/>
  <w:p w14:paraId="666EB843" w14:textId="77777777" w:rsidR="008832FF" w:rsidRDefault="008832FF"/>
  <w:p w14:paraId="409FD966" w14:textId="77777777" w:rsidR="008832FF" w:rsidRDefault="008832FF"/>
  <w:p w14:paraId="4F63E1F0" w14:textId="77777777" w:rsidR="008832FF" w:rsidRDefault="008832FF"/>
  <w:p w14:paraId="45DFA3C1" w14:textId="77777777" w:rsidR="008832FF" w:rsidRDefault="008832FF"/>
  <w:p w14:paraId="2F9A0EB6" w14:textId="77777777" w:rsidR="008832FF" w:rsidRDefault="008832FF"/>
  <w:p w14:paraId="44332FAA" w14:textId="77777777" w:rsidR="008832FF" w:rsidRDefault="008832FF"/>
  <w:p w14:paraId="7AB85489" w14:textId="77777777" w:rsidR="008832FF" w:rsidRDefault="008832FF"/>
  <w:p w14:paraId="0C900C6D" w14:textId="77777777" w:rsidR="008832FF" w:rsidRDefault="008832FF"/>
  <w:p w14:paraId="0D39606E" w14:textId="77777777" w:rsidR="008832FF" w:rsidRDefault="008832FF"/>
  <w:p w14:paraId="6D352397" w14:textId="77777777" w:rsidR="008832FF" w:rsidRDefault="008832FF"/>
  <w:p w14:paraId="2AA34A93" w14:textId="77777777" w:rsidR="008832FF" w:rsidRDefault="008832FF"/>
  <w:p w14:paraId="5570A079" w14:textId="77777777" w:rsidR="008832FF" w:rsidRDefault="008832FF"/>
  <w:p w14:paraId="5CC92F33" w14:textId="77777777" w:rsidR="008832FF" w:rsidRDefault="008832FF"/>
  <w:p w14:paraId="2D24B14A" w14:textId="77777777" w:rsidR="008832FF" w:rsidRDefault="008832FF"/>
  <w:p w14:paraId="73B21DBA" w14:textId="77777777" w:rsidR="008832FF" w:rsidRDefault="008832FF"/>
  <w:p w14:paraId="132B4B1B" w14:textId="77777777" w:rsidR="008832FF" w:rsidRDefault="008832FF"/>
  <w:p w14:paraId="7EECF8E3" w14:textId="77777777" w:rsidR="008832FF" w:rsidRDefault="008832FF"/>
  <w:p w14:paraId="64151180" w14:textId="77777777" w:rsidR="008832FF" w:rsidRDefault="008832FF"/>
  <w:p w14:paraId="174D5137" w14:textId="77777777" w:rsidR="008832FF" w:rsidRDefault="008832FF"/>
  <w:p w14:paraId="0C316C2C" w14:textId="77777777" w:rsidR="008832FF" w:rsidRDefault="008832FF"/>
  <w:p w14:paraId="5F0F8882" w14:textId="77777777" w:rsidR="008832FF" w:rsidRDefault="008832FF">
    <w:pPr>
      <w:numPr>
        <w:ins w:id="0" w:author="mzuberska" w:date="2005-03-03T15:40:00Z"/>
      </w:numPr>
    </w:pPr>
  </w:p>
  <w:p w14:paraId="71F4C9BA" w14:textId="77777777" w:rsidR="008832FF" w:rsidRDefault="008832FF">
    <w:pPr>
      <w:numPr>
        <w:ins w:id="1" w:author="mzuberska" w:date="2005-03-03T15:40:00Z"/>
      </w:numPr>
    </w:pPr>
  </w:p>
  <w:p w14:paraId="56EBD0FE" w14:textId="77777777" w:rsidR="008832FF" w:rsidRDefault="008832FF">
    <w:pPr>
      <w:numPr>
        <w:ins w:id="2" w:author="mzuberska" w:date="2005-03-03T15:40:00Z"/>
      </w:numPr>
    </w:pPr>
  </w:p>
  <w:p w14:paraId="2FBD73D2" w14:textId="77777777" w:rsidR="008832FF" w:rsidRDefault="008832FF">
    <w:pPr>
      <w:numPr>
        <w:ins w:id="3" w:author="mzuberska" w:date="2005-03-03T15:40:00Z"/>
      </w:numPr>
    </w:pPr>
  </w:p>
  <w:p w14:paraId="12110713" w14:textId="77777777" w:rsidR="008832FF" w:rsidRDefault="008832FF">
    <w:pPr>
      <w:numPr>
        <w:ins w:id="4" w:author="mzuberska" w:date="2005-03-03T15:40:00Z"/>
      </w:numPr>
    </w:pPr>
  </w:p>
  <w:p w14:paraId="324917D4" w14:textId="77777777" w:rsidR="008832FF" w:rsidRDefault="008832FF">
    <w:pPr>
      <w:numPr>
        <w:ins w:id="5" w:author="mzuberska" w:date="2005-03-03T15:40:00Z"/>
      </w:numPr>
    </w:pPr>
  </w:p>
  <w:p w14:paraId="3923F523" w14:textId="77777777" w:rsidR="008832FF" w:rsidRDefault="008832FF">
    <w:pPr>
      <w:numPr>
        <w:ins w:id="6" w:author="mzuberska" w:date="2005-03-03T15:40:00Z"/>
      </w:numPr>
    </w:pPr>
  </w:p>
  <w:p w14:paraId="33800061" w14:textId="77777777" w:rsidR="008832FF" w:rsidRDefault="008832FF">
    <w:pPr>
      <w:numPr>
        <w:ins w:id="7" w:author="mzuberska" w:date="2005-03-03T15:40:00Z"/>
      </w:numPr>
    </w:pPr>
  </w:p>
  <w:p w14:paraId="509B59B6" w14:textId="77777777" w:rsidR="008832FF" w:rsidRDefault="008832FF">
    <w:pPr>
      <w:numPr>
        <w:ins w:id="8" w:author="mzuberska" w:date="2005-03-03T15:40:00Z"/>
      </w:numPr>
    </w:pPr>
  </w:p>
  <w:p w14:paraId="72CD781A" w14:textId="77777777" w:rsidR="008832FF" w:rsidRDefault="008832FF">
    <w:pPr>
      <w:numPr>
        <w:ins w:id="9" w:author="mzuberska" w:date="2005-03-03T15:40:00Z"/>
      </w:numPr>
    </w:pPr>
  </w:p>
  <w:p w14:paraId="4F85673E" w14:textId="77777777" w:rsidR="008832FF" w:rsidRDefault="008832FF">
    <w:pPr>
      <w:numPr>
        <w:ins w:id="10" w:author="mzuberska" w:date="2005-03-03T15:40:00Z"/>
      </w:numPr>
    </w:pPr>
  </w:p>
  <w:p w14:paraId="4BD6A1A5" w14:textId="77777777" w:rsidR="008832FF" w:rsidRDefault="008832FF">
    <w:pPr>
      <w:numPr>
        <w:ins w:id="11" w:author="mzuberska" w:date="2005-03-03T15:40:00Z"/>
      </w:numPr>
    </w:pPr>
  </w:p>
  <w:p w14:paraId="040414E8" w14:textId="77777777" w:rsidR="008832FF" w:rsidRDefault="008832FF">
    <w:pPr>
      <w:numPr>
        <w:ins w:id="12" w:author="mzuberska" w:date="2005-03-03T15:40:00Z"/>
      </w:numPr>
    </w:pPr>
  </w:p>
  <w:p w14:paraId="2BA2B337" w14:textId="77777777" w:rsidR="008832FF" w:rsidRDefault="008832FF">
    <w:pPr>
      <w:numPr>
        <w:ins w:id="13" w:author="mzuberska" w:date="2005-03-03T15:40:00Z"/>
      </w:numPr>
    </w:pPr>
  </w:p>
  <w:p w14:paraId="1BC221E5" w14:textId="77777777" w:rsidR="008832FF" w:rsidRDefault="008832FF">
    <w:pPr>
      <w:numPr>
        <w:ins w:id="14" w:author="mzuberska" w:date="2005-03-03T15:40:00Z"/>
      </w:numPr>
    </w:pPr>
  </w:p>
  <w:p w14:paraId="019B0AAA" w14:textId="77777777" w:rsidR="008832FF" w:rsidRDefault="008832FF">
    <w:pPr>
      <w:numPr>
        <w:ins w:id="15" w:author="Unknown"/>
      </w:numPr>
    </w:pPr>
  </w:p>
  <w:p w14:paraId="33F4BF46" w14:textId="77777777" w:rsidR="008832FF" w:rsidRDefault="008832FF">
    <w:pPr>
      <w:numPr>
        <w:ins w:id="16" w:author="Unknown"/>
      </w:numPr>
    </w:pPr>
  </w:p>
  <w:p w14:paraId="4F5ABE04" w14:textId="77777777" w:rsidR="008832FF" w:rsidRDefault="008832FF">
    <w:pPr>
      <w:numPr>
        <w:ins w:id="17" w:author="Unknown"/>
      </w:numPr>
    </w:pPr>
  </w:p>
  <w:p w14:paraId="67387FC5" w14:textId="77777777" w:rsidR="008832FF" w:rsidRDefault="008832FF">
    <w:pPr>
      <w:numPr>
        <w:ins w:id="18" w:author="Unknown"/>
      </w:numPr>
    </w:pPr>
  </w:p>
  <w:p w14:paraId="7D8AA8B1" w14:textId="77777777" w:rsidR="008832FF" w:rsidRDefault="008832FF">
    <w:pPr>
      <w:numPr>
        <w:ins w:id="19" w:author="Unknown"/>
      </w:numPr>
    </w:pPr>
  </w:p>
  <w:p w14:paraId="4B767F5E" w14:textId="77777777" w:rsidR="008832FF" w:rsidRDefault="008832FF">
    <w:pPr>
      <w:numPr>
        <w:ins w:id="20" w:author="Unknown"/>
      </w:num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1FF1D" w14:textId="77777777" w:rsidR="008832FF" w:rsidRPr="00E058D0" w:rsidRDefault="008832FF">
    <w:pPr>
      <w:pStyle w:val="Pta"/>
      <w:tabs>
        <w:tab w:val="clear" w:pos="9072"/>
        <w:tab w:val="right" w:pos="10080"/>
      </w:tabs>
      <w:ind w:right="-82"/>
      <w:jc w:val="both"/>
      <w:rPr>
        <w:rFonts w:cs="Arial"/>
        <w:sz w:val="2"/>
        <w:szCs w:val="2"/>
        <w:highlight w:val="lightGray"/>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44EE4" w14:textId="77777777" w:rsidR="00DA7C08" w:rsidRPr="00A064DD" w:rsidRDefault="00DA7C08" w:rsidP="00DA7C08">
    <w:pPr>
      <w:tabs>
        <w:tab w:val="num" w:pos="1080"/>
        <w:tab w:val="left" w:leader="dot" w:pos="10034"/>
      </w:tabs>
      <w:spacing w:before="120"/>
      <w:jc w:val="right"/>
      <w:rPr>
        <w:rFonts w:ascii="Arial Narrow" w:hAnsi="Arial Narrow" w:cs="Arial"/>
        <w:sz w:val="22"/>
        <w:szCs w:val="22"/>
      </w:rPr>
    </w:pPr>
  </w:p>
  <w:p w14:paraId="57A3606F" w14:textId="77777777" w:rsidR="00DA7C08" w:rsidRPr="00A064DD" w:rsidRDefault="00DA7C08" w:rsidP="00DA7C08">
    <w:pPr>
      <w:widowControl w:val="0"/>
      <w:autoSpaceDE w:val="0"/>
      <w:autoSpaceDN w:val="0"/>
      <w:adjustRightInd w:val="0"/>
      <w:jc w:val="right"/>
      <w:rPr>
        <w:rFonts w:ascii="Arial Narrow" w:hAnsi="Arial Narrow" w:cs="Arial Narrow"/>
        <w:sz w:val="22"/>
        <w:szCs w:val="22"/>
      </w:rPr>
    </w:pPr>
    <w:r w:rsidRPr="00A064DD">
      <w:rPr>
        <w:rFonts w:ascii="Arial Narrow" w:hAnsi="Arial Narrow" w:cs="Arial Narrow"/>
        <w:sz w:val="22"/>
        <w:szCs w:val="22"/>
      </w:rPr>
      <w:t>Príloha č. 1 súťažných podkladov</w:t>
    </w:r>
  </w:p>
  <w:p w14:paraId="751F41F9" w14:textId="77777777" w:rsidR="00DA7C08" w:rsidRDefault="00DA7C0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20B"/>
    <w:multiLevelType w:val="hybridMultilevel"/>
    <w:tmpl w:val="30AA5990"/>
    <w:lvl w:ilvl="0" w:tplc="5B0C7154">
      <w:start w:val="3"/>
      <w:numFmt w:val="decimal"/>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601974"/>
    <w:multiLevelType w:val="hybridMultilevel"/>
    <w:tmpl w:val="19923C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C00CA7"/>
    <w:multiLevelType w:val="hybridMultilevel"/>
    <w:tmpl w:val="217E3C16"/>
    <w:lvl w:ilvl="0" w:tplc="5414EC1E">
      <w:start w:val="1"/>
      <w:numFmt w:val="decimal"/>
      <w:lvlText w:val="%1."/>
      <w:lvlJc w:val="left"/>
      <w:pPr>
        <w:ind w:left="720" w:hanging="360"/>
      </w:pPr>
      <w:rPr>
        <w:rFonts w:ascii="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8663216"/>
    <w:multiLevelType w:val="hybridMultilevel"/>
    <w:tmpl w:val="0C58F8AA"/>
    <w:lvl w:ilvl="0" w:tplc="57060E82">
      <w:start w:val="1"/>
      <w:numFmt w:val="lowerLetter"/>
      <w:lvlText w:val="%1)"/>
      <w:lvlJc w:val="left"/>
      <w:pPr>
        <w:ind w:left="720" w:hanging="360"/>
      </w:pPr>
      <w:rPr>
        <w:rFonts w:ascii="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5" w15:restartNumberingAfterBreak="0">
    <w:nsid w:val="20040385"/>
    <w:multiLevelType w:val="hybridMultilevel"/>
    <w:tmpl w:val="19623CB4"/>
    <w:lvl w:ilvl="0" w:tplc="5414EC1E">
      <w:start w:val="1"/>
      <w:numFmt w:val="decimal"/>
      <w:lvlText w:val="%1."/>
      <w:lvlJc w:val="left"/>
      <w:pPr>
        <w:ind w:left="720" w:hanging="360"/>
      </w:pPr>
      <w:rPr>
        <w:rFonts w:ascii="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0342F22"/>
    <w:multiLevelType w:val="hybridMultilevel"/>
    <w:tmpl w:val="1E9A5ABA"/>
    <w:lvl w:ilvl="0" w:tplc="1D465F08">
      <w:start w:val="1"/>
      <w:numFmt w:val="decimal"/>
      <w:lvlText w:val="%1."/>
      <w:lvlJc w:val="left"/>
      <w:pPr>
        <w:ind w:left="360" w:hanging="360"/>
      </w:pPr>
      <w:rPr>
        <w:rFonts w:ascii="Arial Narrow" w:hAnsi="Arial Narrow" w:cs="Times New Roman"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23290356"/>
    <w:multiLevelType w:val="hybridMultilevel"/>
    <w:tmpl w:val="19623CB4"/>
    <w:lvl w:ilvl="0" w:tplc="5414EC1E">
      <w:start w:val="1"/>
      <w:numFmt w:val="decimal"/>
      <w:lvlText w:val="%1."/>
      <w:lvlJc w:val="left"/>
      <w:pPr>
        <w:ind w:left="360" w:hanging="360"/>
      </w:pPr>
      <w:rPr>
        <w:rFonts w:ascii="Times New Roman" w:hAnsi="Times New Roman" w:cs="Times New Roman"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9" w15:restartNumberingAfterBreak="0">
    <w:nsid w:val="341D7932"/>
    <w:multiLevelType w:val="hybridMultilevel"/>
    <w:tmpl w:val="A35EFF08"/>
    <w:lvl w:ilvl="0" w:tplc="DDF6DB4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5163ADB"/>
    <w:multiLevelType w:val="hybridMultilevel"/>
    <w:tmpl w:val="59B8754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AB32B56"/>
    <w:multiLevelType w:val="hybridMultilevel"/>
    <w:tmpl w:val="426A5994"/>
    <w:lvl w:ilvl="0" w:tplc="71AAF46A">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EFD2F6B"/>
    <w:multiLevelType w:val="hybridMultilevel"/>
    <w:tmpl w:val="19623CB4"/>
    <w:lvl w:ilvl="0" w:tplc="5414EC1E">
      <w:start w:val="1"/>
      <w:numFmt w:val="decimal"/>
      <w:lvlText w:val="%1."/>
      <w:lvlJc w:val="left"/>
      <w:pPr>
        <w:ind w:left="720" w:hanging="360"/>
      </w:pPr>
      <w:rPr>
        <w:rFonts w:ascii="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42E93667"/>
    <w:multiLevelType w:val="hybridMultilevel"/>
    <w:tmpl w:val="D41EFDD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6306F51"/>
    <w:multiLevelType w:val="hybridMultilevel"/>
    <w:tmpl w:val="8DCAE2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7C87443"/>
    <w:multiLevelType w:val="multilevel"/>
    <w:tmpl w:val="FB7444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BC920D3"/>
    <w:multiLevelType w:val="hybridMultilevel"/>
    <w:tmpl w:val="D9C62132"/>
    <w:lvl w:ilvl="0" w:tplc="C92AD500">
      <w:start w:val="1"/>
      <w:numFmt w:val="decimal"/>
      <w:lvlText w:val="%1."/>
      <w:lvlJc w:val="left"/>
      <w:pPr>
        <w:ind w:left="720" w:hanging="360"/>
      </w:pPr>
      <w:rPr>
        <w:rFonts w:ascii="Arial Narrow" w:hAnsi="Arial Narrow"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D4801AC"/>
    <w:multiLevelType w:val="hybridMultilevel"/>
    <w:tmpl w:val="90626716"/>
    <w:styleLink w:val="tl51"/>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19" w15:restartNumberingAfterBreak="0">
    <w:nsid w:val="4DC53920"/>
    <w:multiLevelType w:val="hybridMultilevel"/>
    <w:tmpl w:val="900231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F000855"/>
    <w:multiLevelType w:val="hybridMultilevel"/>
    <w:tmpl w:val="8D28C124"/>
    <w:lvl w:ilvl="0" w:tplc="216231EC">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CA20F61"/>
    <w:multiLevelType w:val="hybridMultilevel"/>
    <w:tmpl w:val="8CF2C890"/>
    <w:lvl w:ilvl="0" w:tplc="EA0A2B12">
      <w:start w:val="1"/>
      <w:numFmt w:val="decimal"/>
      <w:lvlText w:val="%1."/>
      <w:lvlJc w:val="left"/>
      <w:pPr>
        <w:ind w:left="720" w:hanging="360"/>
      </w:pPr>
      <w:rPr>
        <w:rFonts w:ascii="Arial Narrow" w:hAnsi="Arial Narrow" w:cs="Times New Roman"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2582181"/>
    <w:multiLevelType w:val="hybridMultilevel"/>
    <w:tmpl w:val="3064E3F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64C225D8"/>
    <w:multiLevelType w:val="hybridMultilevel"/>
    <w:tmpl w:val="81FC1B5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9827663"/>
    <w:multiLevelType w:val="hybridMultilevel"/>
    <w:tmpl w:val="2CBCB41A"/>
    <w:lvl w:ilvl="0" w:tplc="E2FEE354">
      <w:start w:val="1"/>
      <w:numFmt w:val="decimal"/>
      <w:lvlText w:val="%1."/>
      <w:lvlJc w:val="left"/>
      <w:pPr>
        <w:ind w:left="1068" w:hanging="360"/>
      </w:pPr>
      <w:rPr>
        <w:rFonts w:ascii="Arial Narrow" w:hAnsi="Arial Narrow" w:cs="Times New Roman"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6" w15:restartNumberingAfterBreak="0">
    <w:nsid w:val="6C1E797B"/>
    <w:multiLevelType w:val="hybridMultilevel"/>
    <w:tmpl w:val="ECCAACC2"/>
    <w:lvl w:ilvl="0" w:tplc="75B04336">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CCA61DF"/>
    <w:multiLevelType w:val="hybridMultilevel"/>
    <w:tmpl w:val="DB12BD68"/>
    <w:lvl w:ilvl="0" w:tplc="01BCE684">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6085FB5"/>
    <w:multiLevelType w:val="hybridMultilevel"/>
    <w:tmpl w:val="BC42D3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8C61CB4"/>
    <w:multiLevelType w:val="hybridMultilevel"/>
    <w:tmpl w:val="B07E81DC"/>
    <w:lvl w:ilvl="0" w:tplc="5414EC1E">
      <w:start w:val="1"/>
      <w:numFmt w:val="decimal"/>
      <w:lvlText w:val="%1."/>
      <w:lvlJc w:val="left"/>
      <w:pPr>
        <w:ind w:left="720" w:hanging="360"/>
      </w:pPr>
      <w:rPr>
        <w:rFonts w:ascii="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C6034A9"/>
    <w:multiLevelType w:val="hybridMultilevel"/>
    <w:tmpl w:val="D2EAF5E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4"/>
  </w:num>
  <w:num w:numId="2">
    <w:abstractNumId w:val="18"/>
  </w:num>
  <w:num w:numId="3">
    <w:abstractNumId w:val="30"/>
  </w:num>
  <w:num w:numId="4">
    <w:abstractNumId w:val="32"/>
  </w:num>
  <w:num w:numId="5">
    <w:abstractNumId w:val="4"/>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1"/>
  </w:num>
  <w:num w:numId="9">
    <w:abstractNumId w:val="31"/>
  </w:num>
  <w:num w:numId="10">
    <w:abstractNumId w:val="19"/>
  </w:num>
  <w:num w:numId="11">
    <w:abstractNumId w:val="1"/>
  </w:num>
  <w:num w:numId="12">
    <w:abstractNumId w:val="3"/>
  </w:num>
  <w:num w:numId="13">
    <w:abstractNumId w:val="21"/>
  </w:num>
  <w:num w:numId="14">
    <w:abstractNumId w:val="17"/>
  </w:num>
  <w:num w:numId="15">
    <w:abstractNumId w:val="25"/>
  </w:num>
  <w:num w:numId="16">
    <w:abstractNumId w:val="14"/>
  </w:num>
  <w:num w:numId="17">
    <w:abstractNumId w:val="26"/>
  </w:num>
  <w:num w:numId="18">
    <w:abstractNumId w:val="0"/>
  </w:num>
  <w:num w:numId="19">
    <w:abstractNumId w:val="9"/>
  </w:num>
  <w:num w:numId="20">
    <w:abstractNumId w:val="27"/>
  </w:num>
  <w:num w:numId="21">
    <w:abstractNumId w:val="20"/>
  </w:num>
  <w:num w:numId="22">
    <w:abstractNumId w:val="7"/>
  </w:num>
  <w:num w:numId="23">
    <w:abstractNumId w:val="12"/>
  </w:num>
  <w:num w:numId="24">
    <w:abstractNumId w:val="5"/>
  </w:num>
  <w:num w:numId="25">
    <w:abstractNumId w:val="15"/>
  </w:num>
  <w:num w:numId="26">
    <w:abstractNumId w:val="6"/>
  </w:num>
  <w:num w:numId="27">
    <w:abstractNumId w:val="29"/>
  </w:num>
  <w:num w:numId="28">
    <w:abstractNumId w:val="2"/>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8"/>
  </w:num>
  <w:num w:numId="32">
    <w:abstractNumId w:val="28"/>
  </w:num>
  <w:num w:numId="33">
    <w:abstractNumId w:val="2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sDAxMLQ0sDSzNDSzMDZT0lEKTi0uzszPAykwNK4FAIuAXEstAAAA"/>
  </w:docVars>
  <w:rsids>
    <w:rsidRoot w:val="00304C34"/>
    <w:rsid w:val="000006AA"/>
    <w:rsid w:val="000009C7"/>
    <w:rsid w:val="00001ACD"/>
    <w:rsid w:val="00002611"/>
    <w:rsid w:val="00004A6F"/>
    <w:rsid w:val="0001182A"/>
    <w:rsid w:val="000133B2"/>
    <w:rsid w:val="000143FD"/>
    <w:rsid w:val="00014EBB"/>
    <w:rsid w:val="0001519D"/>
    <w:rsid w:val="000202C3"/>
    <w:rsid w:val="000204BC"/>
    <w:rsid w:val="00020D0B"/>
    <w:rsid w:val="0002181C"/>
    <w:rsid w:val="00023015"/>
    <w:rsid w:val="00023B3D"/>
    <w:rsid w:val="000261D0"/>
    <w:rsid w:val="00027875"/>
    <w:rsid w:val="00027BC4"/>
    <w:rsid w:val="0003130A"/>
    <w:rsid w:val="00031326"/>
    <w:rsid w:val="0003247A"/>
    <w:rsid w:val="00033E00"/>
    <w:rsid w:val="00035F1A"/>
    <w:rsid w:val="00040CAA"/>
    <w:rsid w:val="00040CB9"/>
    <w:rsid w:val="000420D5"/>
    <w:rsid w:val="00042387"/>
    <w:rsid w:val="00046333"/>
    <w:rsid w:val="0004672A"/>
    <w:rsid w:val="00047941"/>
    <w:rsid w:val="00051D30"/>
    <w:rsid w:val="0005236D"/>
    <w:rsid w:val="0005348B"/>
    <w:rsid w:val="000536D3"/>
    <w:rsid w:val="000542C5"/>
    <w:rsid w:val="00054E93"/>
    <w:rsid w:val="00055A06"/>
    <w:rsid w:val="00056E8A"/>
    <w:rsid w:val="0005733D"/>
    <w:rsid w:val="00057ECC"/>
    <w:rsid w:val="000608F1"/>
    <w:rsid w:val="00063749"/>
    <w:rsid w:val="00063BC0"/>
    <w:rsid w:val="00064BA9"/>
    <w:rsid w:val="0006582A"/>
    <w:rsid w:val="00065AB7"/>
    <w:rsid w:val="00067EDA"/>
    <w:rsid w:val="00070501"/>
    <w:rsid w:val="000722B3"/>
    <w:rsid w:val="00072410"/>
    <w:rsid w:val="000729A7"/>
    <w:rsid w:val="000745F4"/>
    <w:rsid w:val="00082199"/>
    <w:rsid w:val="00082992"/>
    <w:rsid w:val="0009161B"/>
    <w:rsid w:val="00091A79"/>
    <w:rsid w:val="00092442"/>
    <w:rsid w:val="00097CBA"/>
    <w:rsid w:val="000A2C2E"/>
    <w:rsid w:val="000A3C97"/>
    <w:rsid w:val="000A47B6"/>
    <w:rsid w:val="000A666B"/>
    <w:rsid w:val="000B09EC"/>
    <w:rsid w:val="000B0EA4"/>
    <w:rsid w:val="000B1029"/>
    <w:rsid w:val="000B18D4"/>
    <w:rsid w:val="000B2356"/>
    <w:rsid w:val="000B2BAE"/>
    <w:rsid w:val="000B2D6B"/>
    <w:rsid w:val="000B464D"/>
    <w:rsid w:val="000B63DE"/>
    <w:rsid w:val="000B6B47"/>
    <w:rsid w:val="000B798A"/>
    <w:rsid w:val="000C0428"/>
    <w:rsid w:val="000C1ADD"/>
    <w:rsid w:val="000C2820"/>
    <w:rsid w:val="000C3722"/>
    <w:rsid w:val="000C42EF"/>
    <w:rsid w:val="000C439B"/>
    <w:rsid w:val="000C5D87"/>
    <w:rsid w:val="000C5F08"/>
    <w:rsid w:val="000D00CC"/>
    <w:rsid w:val="000D350F"/>
    <w:rsid w:val="000D3871"/>
    <w:rsid w:val="000D451B"/>
    <w:rsid w:val="000D47C7"/>
    <w:rsid w:val="000D60B7"/>
    <w:rsid w:val="000D72A4"/>
    <w:rsid w:val="000E02B8"/>
    <w:rsid w:val="000E1136"/>
    <w:rsid w:val="000E277D"/>
    <w:rsid w:val="000E2C09"/>
    <w:rsid w:val="000E4020"/>
    <w:rsid w:val="000E6241"/>
    <w:rsid w:val="000E7ABF"/>
    <w:rsid w:val="000F0D9A"/>
    <w:rsid w:val="000F1693"/>
    <w:rsid w:val="000F5BDD"/>
    <w:rsid w:val="000F78EA"/>
    <w:rsid w:val="00100B52"/>
    <w:rsid w:val="00100FB0"/>
    <w:rsid w:val="00102187"/>
    <w:rsid w:val="0010299F"/>
    <w:rsid w:val="00103D54"/>
    <w:rsid w:val="001040BB"/>
    <w:rsid w:val="001045F0"/>
    <w:rsid w:val="00106BD1"/>
    <w:rsid w:val="00110ED8"/>
    <w:rsid w:val="001111FD"/>
    <w:rsid w:val="00113569"/>
    <w:rsid w:val="00113784"/>
    <w:rsid w:val="001149E3"/>
    <w:rsid w:val="001160BD"/>
    <w:rsid w:val="001166F3"/>
    <w:rsid w:val="00117624"/>
    <w:rsid w:val="0012383F"/>
    <w:rsid w:val="001248FB"/>
    <w:rsid w:val="00126952"/>
    <w:rsid w:val="00126B4A"/>
    <w:rsid w:val="0012746D"/>
    <w:rsid w:val="0013085E"/>
    <w:rsid w:val="00132465"/>
    <w:rsid w:val="00133726"/>
    <w:rsid w:val="00133C6A"/>
    <w:rsid w:val="00134206"/>
    <w:rsid w:val="001355C6"/>
    <w:rsid w:val="00135ADB"/>
    <w:rsid w:val="00141C6A"/>
    <w:rsid w:val="00142B73"/>
    <w:rsid w:val="001433F2"/>
    <w:rsid w:val="00144ADA"/>
    <w:rsid w:val="00144D1C"/>
    <w:rsid w:val="00144EDD"/>
    <w:rsid w:val="00145229"/>
    <w:rsid w:val="00145928"/>
    <w:rsid w:val="0014665E"/>
    <w:rsid w:val="001468D6"/>
    <w:rsid w:val="00146B6B"/>
    <w:rsid w:val="00152B92"/>
    <w:rsid w:val="001559AF"/>
    <w:rsid w:val="00156009"/>
    <w:rsid w:val="00156B66"/>
    <w:rsid w:val="00156D6F"/>
    <w:rsid w:val="00157294"/>
    <w:rsid w:val="00157B14"/>
    <w:rsid w:val="00157BDC"/>
    <w:rsid w:val="00160BD4"/>
    <w:rsid w:val="00161708"/>
    <w:rsid w:val="001658C7"/>
    <w:rsid w:val="0016650C"/>
    <w:rsid w:val="0017028C"/>
    <w:rsid w:val="00170681"/>
    <w:rsid w:val="001738DB"/>
    <w:rsid w:val="00174D2E"/>
    <w:rsid w:val="001750BB"/>
    <w:rsid w:val="001758F9"/>
    <w:rsid w:val="00177213"/>
    <w:rsid w:val="0017742C"/>
    <w:rsid w:val="00180315"/>
    <w:rsid w:val="00182526"/>
    <w:rsid w:val="00184720"/>
    <w:rsid w:val="001847A2"/>
    <w:rsid w:val="00184A23"/>
    <w:rsid w:val="00187336"/>
    <w:rsid w:val="00187F6B"/>
    <w:rsid w:val="001904CE"/>
    <w:rsid w:val="00192147"/>
    <w:rsid w:val="00193FC7"/>
    <w:rsid w:val="00194ABF"/>
    <w:rsid w:val="0019798C"/>
    <w:rsid w:val="00197EEC"/>
    <w:rsid w:val="001A0B9E"/>
    <w:rsid w:val="001A4A12"/>
    <w:rsid w:val="001A4C86"/>
    <w:rsid w:val="001A5053"/>
    <w:rsid w:val="001A53C3"/>
    <w:rsid w:val="001A58BD"/>
    <w:rsid w:val="001A5AD9"/>
    <w:rsid w:val="001B2184"/>
    <w:rsid w:val="001B36E1"/>
    <w:rsid w:val="001B4A43"/>
    <w:rsid w:val="001B5C33"/>
    <w:rsid w:val="001B6375"/>
    <w:rsid w:val="001B6738"/>
    <w:rsid w:val="001C1299"/>
    <w:rsid w:val="001C1B0A"/>
    <w:rsid w:val="001C26F0"/>
    <w:rsid w:val="001C4645"/>
    <w:rsid w:val="001C5679"/>
    <w:rsid w:val="001C630E"/>
    <w:rsid w:val="001C71B2"/>
    <w:rsid w:val="001C7E88"/>
    <w:rsid w:val="001D188A"/>
    <w:rsid w:val="001D349F"/>
    <w:rsid w:val="001D5AB8"/>
    <w:rsid w:val="001D766F"/>
    <w:rsid w:val="001E2A33"/>
    <w:rsid w:val="001E58CD"/>
    <w:rsid w:val="001E6D10"/>
    <w:rsid w:val="001E78C2"/>
    <w:rsid w:val="001F1462"/>
    <w:rsid w:val="001F153A"/>
    <w:rsid w:val="001F219A"/>
    <w:rsid w:val="001F3089"/>
    <w:rsid w:val="001F3DEF"/>
    <w:rsid w:val="001F4143"/>
    <w:rsid w:val="001F4A06"/>
    <w:rsid w:val="001F4A8F"/>
    <w:rsid w:val="001F59B9"/>
    <w:rsid w:val="00201A12"/>
    <w:rsid w:val="00202A34"/>
    <w:rsid w:val="00203453"/>
    <w:rsid w:val="00204D74"/>
    <w:rsid w:val="002056FB"/>
    <w:rsid w:val="002067BE"/>
    <w:rsid w:val="002068B8"/>
    <w:rsid w:val="00207F8B"/>
    <w:rsid w:val="002108A0"/>
    <w:rsid w:val="00210C0A"/>
    <w:rsid w:val="0021134B"/>
    <w:rsid w:val="00215034"/>
    <w:rsid w:val="00216CDB"/>
    <w:rsid w:val="00217A16"/>
    <w:rsid w:val="00220BB3"/>
    <w:rsid w:val="00220CD7"/>
    <w:rsid w:val="00224203"/>
    <w:rsid w:val="00224A8D"/>
    <w:rsid w:val="002255C3"/>
    <w:rsid w:val="00225603"/>
    <w:rsid w:val="0022698C"/>
    <w:rsid w:val="002275F1"/>
    <w:rsid w:val="00231C18"/>
    <w:rsid w:val="00232ACB"/>
    <w:rsid w:val="00234203"/>
    <w:rsid w:val="00235171"/>
    <w:rsid w:val="002351CF"/>
    <w:rsid w:val="00235D06"/>
    <w:rsid w:val="002374A1"/>
    <w:rsid w:val="0024125F"/>
    <w:rsid w:val="002423D7"/>
    <w:rsid w:val="00244B1A"/>
    <w:rsid w:val="00244C4A"/>
    <w:rsid w:val="00245766"/>
    <w:rsid w:val="00246B4E"/>
    <w:rsid w:val="00246E73"/>
    <w:rsid w:val="00250E48"/>
    <w:rsid w:val="00252ADC"/>
    <w:rsid w:val="002541AD"/>
    <w:rsid w:val="0025626D"/>
    <w:rsid w:val="00256565"/>
    <w:rsid w:val="0025662E"/>
    <w:rsid w:val="00257DEF"/>
    <w:rsid w:val="0026001B"/>
    <w:rsid w:val="00260283"/>
    <w:rsid w:val="002606EB"/>
    <w:rsid w:val="00262DFC"/>
    <w:rsid w:val="002648D3"/>
    <w:rsid w:val="00264ED8"/>
    <w:rsid w:val="00264F3F"/>
    <w:rsid w:val="0026586A"/>
    <w:rsid w:val="0026753C"/>
    <w:rsid w:val="00267573"/>
    <w:rsid w:val="00267E22"/>
    <w:rsid w:val="0027191A"/>
    <w:rsid w:val="00272419"/>
    <w:rsid w:val="00272C81"/>
    <w:rsid w:val="002731B1"/>
    <w:rsid w:val="0027399A"/>
    <w:rsid w:val="00274C58"/>
    <w:rsid w:val="0027540B"/>
    <w:rsid w:val="002754AB"/>
    <w:rsid w:val="00277C70"/>
    <w:rsid w:val="0028042D"/>
    <w:rsid w:val="002810C6"/>
    <w:rsid w:val="00282FAE"/>
    <w:rsid w:val="002834FA"/>
    <w:rsid w:val="0028564C"/>
    <w:rsid w:val="00285ADA"/>
    <w:rsid w:val="0028607C"/>
    <w:rsid w:val="00286E53"/>
    <w:rsid w:val="0028744A"/>
    <w:rsid w:val="0028780F"/>
    <w:rsid w:val="00292730"/>
    <w:rsid w:val="00293343"/>
    <w:rsid w:val="00293607"/>
    <w:rsid w:val="002952C0"/>
    <w:rsid w:val="00297BF6"/>
    <w:rsid w:val="002A02B6"/>
    <w:rsid w:val="002A1B13"/>
    <w:rsid w:val="002A2BE6"/>
    <w:rsid w:val="002A3D2A"/>
    <w:rsid w:val="002A4EE3"/>
    <w:rsid w:val="002A724D"/>
    <w:rsid w:val="002B2A2A"/>
    <w:rsid w:val="002B3C76"/>
    <w:rsid w:val="002B5E04"/>
    <w:rsid w:val="002B606F"/>
    <w:rsid w:val="002B6076"/>
    <w:rsid w:val="002B6263"/>
    <w:rsid w:val="002B7FF1"/>
    <w:rsid w:val="002C08BD"/>
    <w:rsid w:val="002C3E7D"/>
    <w:rsid w:val="002C5A6F"/>
    <w:rsid w:val="002C67A5"/>
    <w:rsid w:val="002C7931"/>
    <w:rsid w:val="002D0046"/>
    <w:rsid w:val="002D01AC"/>
    <w:rsid w:val="002D28E0"/>
    <w:rsid w:val="002D4A79"/>
    <w:rsid w:val="002D4C71"/>
    <w:rsid w:val="002E068D"/>
    <w:rsid w:val="002E2B43"/>
    <w:rsid w:val="002E5244"/>
    <w:rsid w:val="002F0BAA"/>
    <w:rsid w:val="002F1A00"/>
    <w:rsid w:val="002F1D29"/>
    <w:rsid w:val="002F24FA"/>
    <w:rsid w:val="002F2ABC"/>
    <w:rsid w:val="002F3972"/>
    <w:rsid w:val="002F3A4B"/>
    <w:rsid w:val="002F3D57"/>
    <w:rsid w:val="002F4D3F"/>
    <w:rsid w:val="002F5443"/>
    <w:rsid w:val="002F5E03"/>
    <w:rsid w:val="002F7DCE"/>
    <w:rsid w:val="00301DFC"/>
    <w:rsid w:val="00303B4F"/>
    <w:rsid w:val="00303D74"/>
    <w:rsid w:val="00304655"/>
    <w:rsid w:val="003047FA"/>
    <w:rsid w:val="00304C34"/>
    <w:rsid w:val="00304C73"/>
    <w:rsid w:val="00305914"/>
    <w:rsid w:val="00305964"/>
    <w:rsid w:val="003071B6"/>
    <w:rsid w:val="00310D33"/>
    <w:rsid w:val="0031184F"/>
    <w:rsid w:val="00313A81"/>
    <w:rsid w:val="0031460B"/>
    <w:rsid w:val="00314949"/>
    <w:rsid w:val="00314ACB"/>
    <w:rsid w:val="00315674"/>
    <w:rsid w:val="003157BF"/>
    <w:rsid w:val="003164FA"/>
    <w:rsid w:val="003165BF"/>
    <w:rsid w:val="0032011C"/>
    <w:rsid w:val="00320274"/>
    <w:rsid w:val="0032408F"/>
    <w:rsid w:val="00324386"/>
    <w:rsid w:val="003255C9"/>
    <w:rsid w:val="00327B1E"/>
    <w:rsid w:val="003315D3"/>
    <w:rsid w:val="00333496"/>
    <w:rsid w:val="00333D92"/>
    <w:rsid w:val="0033596C"/>
    <w:rsid w:val="00336B8D"/>
    <w:rsid w:val="00336E98"/>
    <w:rsid w:val="00337AB0"/>
    <w:rsid w:val="0034030C"/>
    <w:rsid w:val="00341A6F"/>
    <w:rsid w:val="00341F70"/>
    <w:rsid w:val="0034424D"/>
    <w:rsid w:val="00346E93"/>
    <w:rsid w:val="003520F0"/>
    <w:rsid w:val="003528F4"/>
    <w:rsid w:val="00353827"/>
    <w:rsid w:val="00353CFE"/>
    <w:rsid w:val="0035596E"/>
    <w:rsid w:val="00356D85"/>
    <w:rsid w:val="00357AFC"/>
    <w:rsid w:val="00361B48"/>
    <w:rsid w:val="00362975"/>
    <w:rsid w:val="0036767D"/>
    <w:rsid w:val="0036795D"/>
    <w:rsid w:val="003713A4"/>
    <w:rsid w:val="003753E3"/>
    <w:rsid w:val="00376F60"/>
    <w:rsid w:val="00377E0B"/>
    <w:rsid w:val="003809B2"/>
    <w:rsid w:val="0038426C"/>
    <w:rsid w:val="00384689"/>
    <w:rsid w:val="00385D97"/>
    <w:rsid w:val="00386F66"/>
    <w:rsid w:val="00387065"/>
    <w:rsid w:val="003909AD"/>
    <w:rsid w:val="003910D8"/>
    <w:rsid w:val="003913D1"/>
    <w:rsid w:val="0039189F"/>
    <w:rsid w:val="00393689"/>
    <w:rsid w:val="003964E6"/>
    <w:rsid w:val="0039744D"/>
    <w:rsid w:val="003A0812"/>
    <w:rsid w:val="003A148A"/>
    <w:rsid w:val="003A2560"/>
    <w:rsid w:val="003A48EA"/>
    <w:rsid w:val="003A4926"/>
    <w:rsid w:val="003A57C4"/>
    <w:rsid w:val="003A5C18"/>
    <w:rsid w:val="003A7D2C"/>
    <w:rsid w:val="003B0D90"/>
    <w:rsid w:val="003B1203"/>
    <w:rsid w:val="003B33C9"/>
    <w:rsid w:val="003B4A90"/>
    <w:rsid w:val="003B4FF1"/>
    <w:rsid w:val="003B6814"/>
    <w:rsid w:val="003B7094"/>
    <w:rsid w:val="003C0E80"/>
    <w:rsid w:val="003C1689"/>
    <w:rsid w:val="003D069C"/>
    <w:rsid w:val="003D0838"/>
    <w:rsid w:val="003D0FC7"/>
    <w:rsid w:val="003D1899"/>
    <w:rsid w:val="003D221B"/>
    <w:rsid w:val="003D3364"/>
    <w:rsid w:val="003D41BA"/>
    <w:rsid w:val="003D46F1"/>
    <w:rsid w:val="003D7FE6"/>
    <w:rsid w:val="003E08A4"/>
    <w:rsid w:val="003E31C2"/>
    <w:rsid w:val="003E325D"/>
    <w:rsid w:val="003E6639"/>
    <w:rsid w:val="003F2A4C"/>
    <w:rsid w:val="003F2C1F"/>
    <w:rsid w:val="003F623E"/>
    <w:rsid w:val="004005F1"/>
    <w:rsid w:val="00402E00"/>
    <w:rsid w:val="0040350C"/>
    <w:rsid w:val="00403D16"/>
    <w:rsid w:val="00404AC9"/>
    <w:rsid w:val="00405954"/>
    <w:rsid w:val="00406F54"/>
    <w:rsid w:val="00407304"/>
    <w:rsid w:val="004076A3"/>
    <w:rsid w:val="004079F9"/>
    <w:rsid w:val="00407A7A"/>
    <w:rsid w:val="004113F9"/>
    <w:rsid w:val="00411EBB"/>
    <w:rsid w:val="00414416"/>
    <w:rsid w:val="00416ADE"/>
    <w:rsid w:val="00421DCA"/>
    <w:rsid w:val="004221FB"/>
    <w:rsid w:val="0042259C"/>
    <w:rsid w:val="00422EF7"/>
    <w:rsid w:val="0042541E"/>
    <w:rsid w:val="004264BF"/>
    <w:rsid w:val="00426EF7"/>
    <w:rsid w:val="0042757C"/>
    <w:rsid w:val="00430C7C"/>
    <w:rsid w:val="00430D63"/>
    <w:rsid w:val="0043550E"/>
    <w:rsid w:val="0043658E"/>
    <w:rsid w:val="00436849"/>
    <w:rsid w:val="004371AE"/>
    <w:rsid w:val="00437656"/>
    <w:rsid w:val="004409A7"/>
    <w:rsid w:val="004417CE"/>
    <w:rsid w:val="00442286"/>
    <w:rsid w:val="00446382"/>
    <w:rsid w:val="00446BC6"/>
    <w:rsid w:val="00447DC2"/>
    <w:rsid w:val="00447DD6"/>
    <w:rsid w:val="00451AB4"/>
    <w:rsid w:val="004539CB"/>
    <w:rsid w:val="00453FFB"/>
    <w:rsid w:val="00454565"/>
    <w:rsid w:val="004578E8"/>
    <w:rsid w:val="00460084"/>
    <w:rsid w:val="00460735"/>
    <w:rsid w:val="00460ECC"/>
    <w:rsid w:val="0046673A"/>
    <w:rsid w:val="00470266"/>
    <w:rsid w:val="00470F2F"/>
    <w:rsid w:val="0047193E"/>
    <w:rsid w:val="00475D20"/>
    <w:rsid w:val="004766F2"/>
    <w:rsid w:val="00476BBC"/>
    <w:rsid w:val="0047736E"/>
    <w:rsid w:val="00480194"/>
    <w:rsid w:val="00482C68"/>
    <w:rsid w:val="00482F58"/>
    <w:rsid w:val="00486591"/>
    <w:rsid w:val="004865D1"/>
    <w:rsid w:val="00486B5C"/>
    <w:rsid w:val="00490A21"/>
    <w:rsid w:val="00494762"/>
    <w:rsid w:val="00496737"/>
    <w:rsid w:val="004A2660"/>
    <w:rsid w:val="004A270F"/>
    <w:rsid w:val="004A3BC8"/>
    <w:rsid w:val="004A504A"/>
    <w:rsid w:val="004A508C"/>
    <w:rsid w:val="004A5506"/>
    <w:rsid w:val="004A57DB"/>
    <w:rsid w:val="004A5DAD"/>
    <w:rsid w:val="004B087C"/>
    <w:rsid w:val="004B33F7"/>
    <w:rsid w:val="004B4151"/>
    <w:rsid w:val="004B4EAD"/>
    <w:rsid w:val="004B5252"/>
    <w:rsid w:val="004C2F3E"/>
    <w:rsid w:val="004C5425"/>
    <w:rsid w:val="004C6E38"/>
    <w:rsid w:val="004C714A"/>
    <w:rsid w:val="004D1997"/>
    <w:rsid w:val="004D1B13"/>
    <w:rsid w:val="004D2776"/>
    <w:rsid w:val="004D310A"/>
    <w:rsid w:val="004D56FE"/>
    <w:rsid w:val="004D59E2"/>
    <w:rsid w:val="004E0441"/>
    <w:rsid w:val="004E0DB2"/>
    <w:rsid w:val="004E4FA2"/>
    <w:rsid w:val="004E5117"/>
    <w:rsid w:val="004E686D"/>
    <w:rsid w:val="004E7AAE"/>
    <w:rsid w:val="004E7C40"/>
    <w:rsid w:val="004F02CC"/>
    <w:rsid w:val="004F1FE3"/>
    <w:rsid w:val="004F4181"/>
    <w:rsid w:val="004F5AFF"/>
    <w:rsid w:val="004F5D00"/>
    <w:rsid w:val="004F6673"/>
    <w:rsid w:val="00500D55"/>
    <w:rsid w:val="00504C48"/>
    <w:rsid w:val="00506A03"/>
    <w:rsid w:val="00507D3B"/>
    <w:rsid w:val="0051024A"/>
    <w:rsid w:val="005107EB"/>
    <w:rsid w:val="0051281F"/>
    <w:rsid w:val="00512847"/>
    <w:rsid w:val="00514A9C"/>
    <w:rsid w:val="00514F61"/>
    <w:rsid w:val="005150C8"/>
    <w:rsid w:val="0052119F"/>
    <w:rsid w:val="005213EB"/>
    <w:rsid w:val="0052256F"/>
    <w:rsid w:val="00522600"/>
    <w:rsid w:val="00524006"/>
    <w:rsid w:val="00524AB2"/>
    <w:rsid w:val="00526610"/>
    <w:rsid w:val="005267D7"/>
    <w:rsid w:val="00526DCC"/>
    <w:rsid w:val="005271D3"/>
    <w:rsid w:val="00527C66"/>
    <w:rsid w:val="0053295E"/>
    <w:rsid w:val="00533789"/>
    <w:rsid w:val="00534453"/>
    <w:rsid w:val="005351CD"/>
    <w:rsid w:val="00536CEF"/>
    <w:rsid w:val="0053794F"/>
    <w:rsid w:val="00540C28"/>
    <w:rsid w:val="00540CAC"/>
    <w:rsid w:val="00541AD4"/>
    <w:rsid w:val="00541C05"/>
    <w:rsid w:val="005430B4"/>
    <w:rsid w:val="00543E05"/>
    <w:rsid w:val="0054564B"/>
    <w:rsid w:val="005517AD"/>
    <w:rsid w:val="00552403"/>
    <w:rsid w:val="00552557"/>
    <w:rsid w:val="00554BB9"/>
    <w:rsid w:val="00555FE7"/>
    <w:rsid w:val="00556FAE"/>
    <w:rsid w:val="005572F5"/>
    <w:rsid w:val="00557AE5"/>
    <w:rsid w:val="00560909"/>
    <w:rsid w:val="00560EA3"/>
    <w:rsid w:val="005624FC"/>
    <w:rsid w:val="005640F9"/>
    <w:rsid w:val="0056572E"/>
    <w:rsid w:val="00565875"/>
    <w:rsid w:val="00565B81"/>
    <w:rsid w:val="00566C10"/>
    <w:rsid w:val="005677DD"/>
    <w:rsid w:val="00567C09"/>
    <w:rsid w:val="00567F2C"/>
    <w:rsid w:val="00571CFA"/>
    <w:rsid w:val="0057259C"/>
    <w:rsid w:val="005747B3"/>
    <w:rsid w:val="00574CCE"/>
    <w:rsid w:val="00577F22"/>
    <w:rsid w:val="00580D86"/>
    <w:rsid w:val="0058128D"/>
    <w:rsid w:val="0058733D"/>
    <w:rsid w:val="005906B4"/>
    <w:rsid w:val="005910B0"/>
    <w:rsid w:val="00592CD9"/>
    <w:rsid w:val="00596DC0"/>
    <w:rsid w:val="0059717B"/>
    <w:rsid w:val="00597963"/>
    <w:rsid w:val="00597DBB"/>
    <w:rsid w:val="005A0E18"/>
    <w:rsid w:val="005A1CA5"/>
    <w:rsid w:val="005A4783"/>
    <w:rsid w:val="005A530A"/>
    <w:rsid w:val="005A6E88"/>
    <w:rsid w:val="005B034E"/>
    <w:rsid w:val="005B0C3C"/>
    <w:rsid w:val="005B0E4B"/>
    <w:rsid w:val="005B17F1"/>
    <w:rsid w:val="005B2BCE"/>
    <w:rsid w:val="005B41D9"/>
    <w:rsid w:val="005B41F5"/>
    <w:rsid w:val="005B4D6C"/>
    <w:rsid w:val="005B747D"/>
    <w:rsid w:val="005B7C7D"/>
    <w:rsid w:val="005C1D8D"/>
    <w:rsid w:val="005C26BD"/>
    <w:rsid w:val="005C2B4E"/>
    <w:rsid w:val="005D0069"/>
    <w:rsid w:val="005D077E"/>
    <w:rsid w:val="005D095F"/>
    <w:rsid w:val="005D2C5E"/>
    <w:rsid w:val="005D3A5B"/>
    <w:rsid w:val="005D610B"/>
    <w:rsid w:val="005D6A5C"/>
    <w:rsid w:val="005D6AB4"/>
    <w:rsid w:val="005D71D1"/>
    <w:rsid w:val="005E0C4B"/>
    <w:rsid w:val="005E1720"/>
    <w:rsid w:val="005E1D33"/>
    <w:rsid w:val="005E6727"/>
    <w:rsid w:val="005E7D0A"/>
    <w:rsid w:val="005F4139"/>
    <w:rsid w:val="005F613B"/>
    <w:rsid w:val="005F6667"/>
    <w:rsid w:val="005F7C6F"/>
    <w:rsid w:val="0060023A"/>
    <w:rsid w:val="00600D76"/>
    <w:rsid w:val="0060143A"/>
    <w:rsid w:val="00601FDD"/>
    <w:rsid w:val="00602C63"/>
    <w:rsid w:val="00602D37"/>
    <w:rsid w:val="006033A0"/>
    <w:rsid w:val="00603B11"/>
    <w:rsid w:val="006063AD"/>
    <w:rsid w:val="00607275"/>
    <w:rsid w:val="00607318"/>
    <w:rsid w:val="00607679"/>
    <w:rsid w:val="00614C8E"/>
    <w:rsid w:val="006151EA"/>
    <w:rsid w:val="00616616"/>
    <w:rsid w:val="0061796B"/>
    <w:rsid w:val="00620850"/>
    <w:rsid w:val="00621CBB"/>
    <w:rsid w:val="00623CC9"/>
    <w:rsid w:val="0062422D"/>
    <w:rsid w:val="006269A3"/>
    <w:rsid w:val="00626A18"/>
    <w:rsid w:val="00627EC4"/>
    <w:rsid w:val="006318D1"/>
    <w:rsid w:val="00631941"/>
    <w:rsid w:val="00632C53"/>
    <w:rsid w:val="00635CF9"/>
    <w:rsid w:val="00636E5F"/>
    <w:rsid w:val="0064158F"/>
    <w:rsid w:val="00642276"/>
    <w:rsid w:val="006452DA"/>
    <w:rsid w:val="00647460"/>
    <w:rsid w:val="006475A6"/>
    <w:rsid w:val="0064781D"/>
    <w:rsid w:val="00650777"/>
    <w:rsid w:val="006517F6"/>
    <w:rsid w:val="006523B8"/>
    <w:rsid w:val="0065500E"/>
    <w:rsid w:val="006551ED"/>
    <w:rsid w:val="00655929"/>
    <w:rsid w:val="00656859"/>
    <w:rsid w:val="00657961"/>
    <w:rsid w:val="00661E71"/>
    <w:rsid w:val="00662633"/>
    <w:rsid w:val="00662B7C"/>
    <w:rsid w:val="00662BC6"/>
    <w:rsid w:val="00663573"/>
    <w:rsid w:val="00665171"/>
    <w:rsid w:val="00665720"/>
    <w:rsid w:val="00666F84"/>
    <w:rsid w:val="00670D6B"/>
    <w:rsid w:val="00670E00"/>
    <w:rsid w:val="00671DE5"/>
    <w:rsid w:val="0067347B"/>
    <w:rsid w:val="00675364"/>
    <w:rsid w:val="00675686"/>
    <w:rsid w:val="0067623E"/>
    <w:rsid w:val="00677FC4"/>
    <w:rsid w:val="006807D4"/>
    <w:rsid w:val="00682DE6"/>
    <w:rsid w:val="00684BEC"/>
    <w:rsid w:val="00684E94"/>
    <w:rsid w:val="00685355"/>
    <w:rsid w:val="006876E0"/>
    <w:rsid w:val="0069080B"/>
    <w:rsid w:val="006931C4"/>
    <w:rsid w:val="006940F5"/>
    <w:rsid w:val="006975FB"/>
    <w:rsid w:val="006A147E"/>
    <w:rsid w:val="006A60E7"/>
    <w:rsid w:val="006A6379"/>
    <w:rsid w:val="006A7596"/>
    <w:rsid w:val="006A79D4"/>
    <w:rsid w:val="006B13B7"/>
    <w:rsid w:val="006B2684"/>
    <w:rsid w:val="006B2FE3"/>
    <w:rsid w:val="006B522D"/>
    <w:rsid w:val="006B5694"/>
    <w:rsid w:val="006B5BBA"/>
    <w:rsid w:val="006B62AD"/>
    <w:rsid w:val="006B63C2"/>
    <w:rsid w:val="006C0312"/>
    <w:rsid w:val="006C09B2"/>
    <w:rsid w:val="006C1A37"/>
    <w:rsid w:val="006C581E"/>
    <w:rsid w:val="006D1385"/>
    <w:rsid w:val="006D1776"/>
    <w:rsid w:val="006D7A06"/>
    <w:rsid w:val="006E0DC1"/>
    <w:rsid w:val="006E0F1E"/>
    <w:rsid w:val="006E1719"/>
    <w:rsid w:val="006E2240"/>
    <w:rsid w:val="006E3A99"/>
    <w:rsid w:val="006E3B03"/>
    <w:rsid w:val="006E4572"/>
    <w:rsid w:val="006E50BB"/>
    <w:rsid w:val="006E54D8"/>
    <w:rsid w:val="006E6E04"/>
    <w:rsid w:val="006F1B6D"/>
    <w:rsid w:val="006F3A83"/>
    <w:rsid w:val="006F6389"/>
    <w:rsid w:val="006F64F0"/>
    <w:rsid w:val="006F7C48"/>
    <w:rsid w:val="007013BE"/>
    <w:rsid w:val="00703F69"/>
    <w:rsid w:val="00704161"/>
    <w:rsid w:val="00705290"/>
    <w:rsid w:val="00705B9B"/>
    <w:rsid w:val="00706178"/>
    <w:rsid w:val="00707089"/>
    <w:rsid w:val="00710421"/>
    <w:rsid w:val="007110C9"/>
    <w:rsid w:val="00711BDB"/>
    <w:rsid w:val="00713C2D"/>
    <w:rsid w:val="00714092"/>
    <w:rsid w:val="00714F2E"/>
    <w:rsid w:val="00716A77"/>
    <w:rsid w:val="00721416"/>
    <w:rsid w:val="007250E5"/>
    <w:rsid w:val="00725A95"/>
    <w:rsid w:val="007264F8"/>
    <w:rsid w:val="007266A3"/>
    <w:rsid w:val="00727A40"/>
    <w:rsid w:val="00727F50"/>
    <w:rsid w:val="0073316E"/>
    <w:rsid w:val="00735D54"/>
    <w:rsid w:val="00740BD2"/>
    <w:rsid w:val="00744268"/>
    <w:rsid w:val="00744321"/>
    <w:rsid w:val="007452B6"/>
    <w:rsid w:val="00745EBC"/>
    <w:rsid w:val="00745EFB"/>
    <w:rsid w:val="007463B6"/>
    <w:rsid w:val="007464E8"/>
    <w:rsid w:val="007504F7"/>
    <w:rsid w:val="007505BC"/>
    <w:rsid w:val="00751772"/>
    <w:rsid w:val="007530E1"/>
    <w:rsid w:val="00756478"/>
    <w:rsid w:val="00760291"/>
    <w:rsid w:val="00761429"/>
    <w:rsid w:val="007634C1"/>
    <w:rsid w:val="007638EF"/>
    <w:rsid w:val="007655EC"/>
    <w:rsid w:val="0076604D"/>
    <w:rsid w:val="00766067"/>
    <w:rsid w:val="00770E66"/>
    <w:rsid w:val="007710E4"/>
    <w:rsid w:val="00774509"/>
    <w:rsid w:val="00775230"/>
    <w:rsid w:val="0077635E"/>
    <w:rsid w:val="007815F9"/>
    <w:rsid w:val="007844F0"/>
    <w:rsid w:val="00787F67"/>
    <w:rsid w:val="00790E0D"/>
    <w:rsid w:val="00791817"/>
    <w:rsid w:val="00793F7D"/>
    <w:rsid w:val="00794E16"/>
    <w:rsid w:val="0079757F"/>
    <w:rsid w:val="007A0E4C"/>
    <w:rsid w:val="007A351F"/>
    <w:rsid w:val="007A3556"/>
    <w:rsid w:val="007A4EA1"/>
    <w:rsid w:val="007A6727"/>
    <w:rsid w:val="007A7508"/>
    <w:rsid w:val="007A75AD"/>
    <w:rsid w:val="007B054B"/>
    <w:rsid w:val="007B1519"/>
    <w:rsid w:val="007B1DF1"/>
    <w:rsid w:val="007B38F3"/>
    <w:rsid w:val="007B39F9"/>
    <w:rsid w:val="007B46E0"/>
    <w:rsid w:val="007B46E1"/>
    <w:rsid w:val="007B6D6E"/>
    <w:rsid w:val="007C02E2"/>
    <w:rsid w:val="007C1D31"/>
    <w:rsid w:val="007C3D8C"/>
    <w:rsid w:val="007C5853"/>
    <w:rsid w:val="007C62DC"/>
    <w:rsid w:val="007C672A"/>
    <w:rsid w:val="007D3C73"/>
    <w:rsid w:val="007D4813"/>
    <w:rsid w:val="007D5DB6"/>
    <w:rsid w:val="007D697B"/>
    <w:rsid w:val="007D6F07"/>
    <w:rsid w:val="007D70E0"/>
    <w:rsid w:val="007E164E"/>
    <w:rsid w:val="007E30C2"/>
    <w:rsid w:val="007E3F30"/>
    <w:rsid w:val="007E5942"/>
    <w:rsid w:val="007E59ED"/>
    <w:rsid w:val="007F14A4"/>
    <w:rsid w:val="007F1E8E"/>
    <w:rsid w:val="007F2854"/>
    <w:rsid w:val="007F7489"/>
    <w:rsid w:val="00802275"/>
    <w:rsid w:val="00803BA4"/>
    <w:rsid w:val="00805BBB"/>
    <w:rsid w:val="00805E84"/>
    <w:rsid w:val="00806735"/>
    <w:rsid w:val="00811034"/>
    <w:rsid w:val="00814ABB"/>
    <w:rsid w:val="00814AC2"/>
    <w:rsid w:val="008151FB"/>
    <w:rsid w:val="00815BD6"/>
    <w:rsid w:val="00815C48"/>
    <w:rsid w:val="00817C0F"/>
    <w:rsid w:val="0082121F"/>
    <w:rsid w:val="00821E73"/>
    <w:rsid w:val="00822C61"/>
    <w:rsid w:val="00822CFF"/>
    <w:rsid w:val="00823BEE"/>
    <w:rsid w:val="00835807"/>
    <w:rsid w:val="00835AFE"/>
    <w:rsid w:val="008369DB"/>
    <w:rsid w:val="00836D59"/>
    <w:rsid w:val="0083761B"/>
    <w:rsid w:val="00837E26"/>
    <w:rsid w:val="00840405"/>
    <w:rsid w:val="00841C53"/>
    <w:rsid w:val="00842105"/>
    <w:rsid w:val="008454F2"/>
    <w:rsid w:val="00845DF7"/>
    <w:rsid w:val="008467DE"/>
    <w:rsid w:val="00847B1B"/>
    <w:rsid w:val="00852063"/>
    <w:rsid w:val="00852E59"/>
    <w:rsid w:val="00856BA0"/>
    <w:rsid w:val="00857069"/>
    <w:rsid w:val="0085791A"/>
    <w:rsid w:val="00857F4B"/>
    <w:rsid w:val="00861173"/>
    <w:rsid w:val="00861E12"/>
    <w:rsid w:val="00866884"/>
    <w:rsid w:val="0087127A"/>
    <w:rsid w:val="008727CB"/>
    <w:rsid w:val="00875272"/>
    <w:rsid w:val="00877349"/>
    <w:rsid w:val="00880F4D"/>
    <w:rsid w:val="00881D05"/>
    <w:rsid w:val="008832FF"/>
    <w:rsid w:val="008848C4"/>
    <w:rsid w:val="00884966"/>
    <w:rsid w:val="00885D15"/>
    <w:rsid w:val="0089057E"/>
    <w:rsid w:val="008918FE"/>
    <w:rsid w:val="00892826"/>
    <w:rsid w:val="00894329"/>
    <w:rsid w:val="008946FC"/>
    <w:rsid w:val="00894AD4"/>
    <w:rsid w:val="0089538E"/>
    <w:rsid w:val="00896198"/>
    <w:rsid w:val="0089766C"/>
    <w:rsid w:val="008A0354"/>
    <w:rsid w:val="008A10BC"/>
    <w:rsid w:val="008A220F"/>
    <w:rsid w:val="008A29B2"/>
    <w:rsid w:val="008A6166"/>
    <w:rsid w:val="008A6AD9"/>
    <w:rsid w:val="008A6D39"/>
    <w:rsid w:val="008B4646"/>
    <w:rsid w:val="008B5C8F"/>
    <w:rsid w:val="008B79FA"/>
    <w:rsid w:val="008C0031"/>
    <w:rsid w:val="008C0ECE"/>
    <w:rsid w:val="008C11B9"/>
    <w:rsid w:val="008C18BC"/>
    <w:rsid w:val="008C25AA"/>
    <w:rsid w:val="008C27ED"/>
    <w:rsid w:val="008C2E4B"/>
    <w:rsid w:val="008C2FF3"/>
    <w:rsid w:val="008C6107"/>
    <w:rsid w:val="008C6940"/>
    <w:rsid w:val="008D023F"/>
    <w:rsid w:val="008D14AA"/>
    <w:rsid w:val="008D22AE"/>
    <w:rsid w:val="008D3A92"/>
    <w:rsid w:val="008D5DC0"/>
    <w:rsid w:val="008D6565"/>
    <w:rsid w:val="008D7073"/>
    <w:rsid w:val="008D7EAC"/>
    <w:rsid w:val="008E0770"/>
    <w:rsid w:val="008E0E9A"/>
    <w:rsid w:val="008E1E25"/>
    <w:rsid w:val="008E2397"/>
    <w:rsid w:val="008E3F09"/>
    <w:rsid w:val="008E4A23"/>
    <w:rsid w:val="008E4B0E"/>
    <w:rsid w:val="008E66BA"/>
    <w:rsid w:val="008E6B65"/>
    <w:rsid w:val="008F0289"/>
    <w:rsid w:val="008F0D29"/>
    <w:rsid w:val="008F1152"/>
    <w:rsid w:val="008F3176"/>
    <w:rsid w:val="008F3B50"/>
    <w:rsid w:val="008F613E"/>
    <w:rsid w:val="009029EF"/>
    <w:rsid w:val="00904013"/>
    <w:rsid w:val="009069F5"/>
    <w:rsid w:val="00910E8B"/>
    <w:rsid w:val="00913631"/>
    <w:rsid w:val="00913BAB"/>
    <w:rsid w:val="00915A68"/>
    <w:rsid w:val="0091709A"/>
    <w:rsid w:val="00917435"/>
    <w:rsid w:val="00920B4B"/>
    <w:rsid w:val="0092124C"/>
    <w:rsid w:val="00921840"/>
    <w:rsid w:val="00925042"/>
    <w:rsid w:val="00926B06"/>
    <w:rsid w:val="00927DF2"/>
    <w:rsid w:val="0093208B"/>
    <w:rsid w:val="00932533"/>
    <w:rsid w:val="00932C22"/>
    <w:rsid w:val="00933A36"/>
    <w:rsid w:val="00933F57"/>
    <w:rsid w:val="009340D3"/>
    <w:rsid w:val="009346EB"/>
    <w:rsid w:val="00935466"/>
    <w:rsid w:val="0093553D"/>
    <w:rsid w:val="009365DB"/>
    <w:rsid w:val="009372B6"/>
    <w:rsid w:val="0094153C"/>
    <w:rsid w:val="00941A50"/>
    <w:rsid w:val="00942B8E"/>
    <w:rsid w:val="00944C0A"/>
    <w:rsid w:val="00946BE1"/>
    <w:rsid w:val="0094773D"/>
    <w:rsid w:val="00947DB8"/>
    <w:rsid w:val="00951516"/>
    <w:rsid w:val="0095155D"/>
    <w:rsid w:val="00951CD9"/>
    <w:rsid w:val="0095418F"/>
    <w:rsid w:val="0095426C"/>
    <w:rsid w:val="009576EA"/>
    <w:rsid w:val="0096256A"/>
    <w:rsid w:val="00964A1D"/>
    <w:rsid w:val="00964FAE"/>
    <w:rsid w:val="009663F8"/>
    <w:rsid w:val="00966858"/>
    <w:rsid w:val="00970978"/>
    <w:rsid w:val="00971500"/>
    <w:rsid w:val="0097324C"/>
    <w:rsid w:val="00974FA2"/>
    <w:rsid w:val="00974FC7"/>
    <w:rsid w:val="009812A6"/>
    <w:rsid w:val="00985A9C"/>
    <w:rsid w:val="0098609D"/>
    <w:rsid w:val="00987049"/>
    <w:rsid w:val="009872B8"/>
    <w:rsid w:val="009901DB"/>
    <w:rsid w:val="0099088C"/>
    <w:rsid w:val="009920DB"/>
    <w:rsid w:val="009924A9"/>
    <w:rsid w:val="009958DA"/>
    <w:rsid w:val="00996BA5"/>
    <w:rsid w:val="009974E5"/>
    <w:rsid w:val="009A11E6"/>
    <w:rsid w:val="009A13B3"/>
    <w:rsid w:val="009A1971"/>
    <w:rsid w:val="009A24A4"/>
    <w:rsid w:val="009A5602"/>
    <w:rsid w:val="009A6EB6"/>
    <w:rsid w:val="009B1FE0"/>
    <w:rsid w:val="009B2B0E"/>
    <w:rsid w:val="009B483C"/>
    <w:rsid w:val="009B6081"/>
    <w:rsid w:val="009B6F82"/>
    <w:rsid w:val="009C06DF"/>
    <w:rsid w:val="009C0961"/>
    <w:rsid w:val="009C20C1"/>
    <w:rsid w:val="009C5003"/>
    <w:rsid w:val="009C645D"/>
    <w:rsid w:val="009D1523"/>
    <w:rsid w:val="009D1BDA"/>
    <w:rsid w:val="009D25A1"/>
    <w:rsid w:val="009D302B"/>
    <w:rsid w:val="009D37C8"/>
    <w:rsid w:val="009D5AF4"/>
    <w:rsid w:val="009D5B3F"/>
    <w:rsid w:val="009D5D8D"/>
    <w:rsid w:val="009D7920"/>
    <w:rsid w:val="009E027A"/>
    <w:rsid w:val="009E0479"/>
    <w:rsid w:val="009E10D8"/>
    <w:rsid w:val="009E18BB"/>
    <w:rsid w:val="009E44C4"/>
    <w:rsid w:val="009E5A1D"/>
    <w:rsid w:val="009E7B5B"/>
    <w:rsid w:val="009F02E3"/>
    <w:rsid w:val="009F0EAD"/>
    <w:rsid w:val="009F328A"/>
    <w:rsid w:val="009F3501"/>
    <w:rsid w:val="009F7D09"/>
    <w:rsid w:val="00A00CA3"/>
    <w:rsid w:val="00A00F4A"/>
    <w:rsid w:val="00A01EB9"/>
    <w:rsid w:val="00A050BB"/>
    <w:rsid w:val="00A05D39"/>
    <w:rsid w:val="00A0617A"/>
    <w:rsid w:val="00A064DD"/>
    <w:rsid w:val="00A06D43"/>
    <w:rsid w:val="00A112E1"/>
    <w:rsid w:val="00A12277"/>
    <w:rsid w:val="00A1488A"/>
    <w:rsid w:val="00A14B6E"/>
    <w:rsid w:val="00A15082"/>
    <w:rsid w:val="00A15190"/>
    <w:rsid w:val="00A16DE9"/>
    <w:rsid w:val="00A1759B"/>
    <w:rsid w:val="00A2028A"/>
    <w:rsid w:val="00A2072B"/>
    <w:rsid w:val="00A20D59"/>
    <w:rsid w:val="00A23A19"/>
    <w:rsid w:val="00A24F2A"/>
    <w:rsid w:val="00A26700"/>
    <w:rsid w:val="00A26810"/>
    <w:rsid w:val="00A26975"/>
    <w:rsid w:val="00A2797F"/>
    <w:rsid w:val="00A3177D"/>
    <w:rsid w:val="00A3212B"/>
    <w:rsid w:val="00A32159"/>
    <w:rsid w:val="00A373E9"/>
    <w:rsid w:val="00A41BAC"/>
    <w:rsid w:val="00A425CB"/>
    <w:rsid w:val="00A4260C"/>
    <w:rsid w:val="00A45709"/>
    <w:rsid w:val="00A50D50"/>
    <w:rsid w:val="00A50F24"/>
    <w:rsid w:val="00A5119C"/>
    <w:rsid w:val="00A517B8"/>
    <w:rsid w:val="00A51980"/>
    <w:rsid w:val="00A54955"/>
    <w:rsid w:val="00A54EF0"/>
    <w:rsid w:val="00A57183"/>
    <w:rsid w:val="00A61438"/>
    <w:rsid w:val="00A650F4"/>
    <w:rsid w:val="00A661AD"/>
    <w:rsid w:val="00A665EF"/>
    <w:rsid w:val="00A67BD3"/>
    <w:rsid w:val="00A67DBC"/>
    <w:rsid w:val="00A71DFA"/>
    <w:rsid w:val="00A762F7"/>
    <w:rsid w:val="00A76C8A"/>
    <w:rsid w:val="00A76D6D"/>
    <w:rsid w:val="00A7780B"/>
    <w:rsid w:val="00A80E45"/>
    <w:rsid w:val="00A814BD"/>
    <w:rsid w:val="00A81AFD"/>
    <w:rsid w:val="00A82137"/>
    <w:rsid w:val="00A82709"/>
    <w:rsid w:val="00A82785"/>
    <w:rsid w:val="00A827A5"/>
    <w:rsid w:val="00A83218"/>
    <w:rsid w:val="00A83372"/>
    <w:rsid w:val="00A840A7"/>
    <w:rsid w:val="00A84B99"/>
    <w:rsid w:val="00A85EBD"/>
    <w:rsid w:val="00A873E3"/>
    <w:rsid w:val="00A87B14"/>
    <w:rsid w:val="00A87E13"/>
    <w:rsid w:val="00A90932"/>
    <w:rsid w:val="00A920BF"/>
    <w:rsid w:val="00A963CF"/>
    <w:rsid w:val="00A97A46"/>
    <w:rsid w:val="00A97F78"/>
    <w:rsid w:val="00AA1D92"/>
    <w:rsid w:val="00AA2179"/>
    <w:rsid w:val="00AA332F"/>
    <w:rsid w:val="00AA33EF"/>
    <w:rsid w:val="00AA438D"/>
    <w:rsid w:val="00AA536F"/>
    <w:rsid w:val="00AA5D54"/>
    <w:rsid w:val="00AB00D3"/>
    <w:rsid w:val="00AB1E6F"/>
    <w:rsid w:val="00AB1FBC"/>
    <w:rsid w:val="00AB387F"/>
    <w:rsid w:val="00AB4746"/>
    <w:rsid w:val="00AC0A1F"/>
    <w:rsid w:val="00AC1F08"/>
    <w:rsid w:val="00AC2A06"/>
    <w:rsid w:val="00AC4EAF"/>
    <w:rsid w:val="00AC4FF5"/>
    <w:rsid w:val="00AC61DD"/>
    <w:rsid w:val="00AC6A37"/>
    <w:rsid w:val="00AC7086"/>
    <w:rsid w:val="00AC77FA"/>
    <w:rsid w:val="00AD186D"/>
    <w:rsid w:val="00AD277A"/>
    <w:rsid w:val="00AD29A0"/>
    <w:rsid w:val="00AD2EA7"/>
    <w:rsid w:val="00AD2F2D"/>
    <w:rsid w:val="00AD46A9"/>
    <w:rsid w:val="00AD4A81"/>
    <w:rsid w:val="00AD5609"/>
    <w:rsid w:val="00AD5655"/>
    <w:rsid w:val="00AD565D"/>
    <w:rsid w:val="00AD5943"/>
    <w:rsid w:val="00AD5C73"/>
    <w:rsid w:val="00AD6B23"/>
    <w:rsid w:val="00AD7C44"/>
    <w:rsid w:val="00AE0CDB"/>
    <w:rsid w:val="00AE1158"/>
    <w:rsid w:val="00AE1736"/>
    <w:rsid w:val="00AE1BBC"/>
    <w:rsid w:val="00AE28E2"/>
    <w:rsid w:val="00AE38FD"/>
    <w:rsid w:val="00AE3991"/>
    <w:rsid w:val="00AE3BD4"/>
    <w:rsid w:val="00AE4790"/>
    <w:rsid w:val="00AE6EEE"/>
    <w:rsid w:val="00AE75FE"/>
    <w:rsid w:val="00AE76C5"/>
    <w:rsid w:val="00AE7C32"/>
    <w:rsid w:val="00AF1CFE"/>
    <w:rsid w:val="00AF2319"/>
    <w:rsid w:val="00AF3BD7"/>
    <w:rsid w:val="00AF3DEB"/>
    <w:rsid w:val="00AF5D3F"/>
    <w:rsid w:val="00AF70C5"/>
    <w:rsid w:val="00AF7EBB"/>
    <w:rsid w:val="00B002C4"/>
    <w:rsid w:val="00B0050D"/>
    <w:rsid w:val="00B01046"/>
    <w:rsid w:val="00B035B9"/>
    <w:rsid w:val="00B04D3F"/>
    <w:rsid w:val="00B0513D"/>
    <w:rsid w:val="00B0770F"/>
    <w:rsid w:val="00B07E2C"/>
    <w:rsid w:val="00B10DEF"/>
    <w:rsid w:val="00B1402C"/>
    <w:rsid w:val="00B14347"/>
    <w:rsid w:val="00B15291"/>
    <w:rsid w:val="00B168A7"/>
    <w:rsid w:val="00B168A9"/>
    <w:rsid w:val="00B1774F"/>
    <w:rsid w:val="00B17FBA"/>
    <w:rsid w:val="00B2048D"/>
    <w:rsid w:val="00B209B7"/>
    <w:rsid w:val="00B214A0"/>
    <w:rsid w:val="00B225BE"/>
    <w:rsid w:val="00B22E69"/>
    <w:rsid w:val="00B241D9"/>
    <w:rsid w:val="00B24B56"/>
    <w:rsid w:val="00B257C1"/>
    <w:rsid w:val="00B27994"/>
    <w:rsid w:val="00B30E36"/>
    <w:rsid w:val="00B33084"/>
    <w:rsid w:val="00B35F65"/>
    <w:rsid w:val="00B36269"/>
    <w:rsid w:val="00B41A7F"/>
    <w:rsid w:val="00B44866"/>
    <w:rsid w:val="00B503AC"/>
    <w:rsid w:val="00B50994"/>
    <w:rsid w:val="00B515FA"/>
    <w:rsid w:val="00B517EF"/>
    <w:rsid w:val="00B5187B"/>
    <w:rsid w:val="00B5202A"/>
    <w:rsid w:val="00B52666"/>
    <w:rsid w:val="00B54E8F"/>
    <w:rsid w:val="00B55475"/>
    <w:rsid w:val="00B56951"/>
    <w:rsid w:val="00B60CBA"/>
    <w:rsid w:val="00B611DD"/>
    <w:rsid w:val="00B613A3"/>
    <w:rsid w:val="00B61FFE"/>
    <w:rsid w:val="00B6274E"/>
    <w:rsid w:val="00B62FA5"/>
    <w:rsid w:val="00B638C6"/>
    <w:rsid w:val="00B64215"/>
    <w:rsid w:val="00B64874"/>
    <w:rsid w:val="00B756D2"/>
    <w:rsid w:val="00B76D6C"/>
    <w:rsid w:val="00B76DDD"/>
    <w:rsid w:val="00B807BF"/>
    <w:rsid w:val="00B81A76"/>
    <w:rsid w:val="00B82327"/>
    <w:rsid w:val="00B82860"/>
    <w:rsid w:val="00B8291F"/>
    <w:rsid w:val="00B8423F"/>
    <w:rsid w:val="00B84630"/>
    <w:rsid w:val="00B84FF1"/>
    <w:rsid w:val="00B85582"/>
    <w:rsid w:val="00B91235"/>
    <w:rsid w:val="00B917B0"/>
    <w:rsid w:val="00B91BCC"/>
    <w:rsid w:val="00B925C2"/>
    <w:rsid w:val="00B92BFF"/>
    <w:rsid w:val="00B940D4"/>
    <w:rsid w:val="00B947E3"/>
    <w:rsid w:val="00B949A8"/>
    <w:rsid w:val="00B96F14"/>
    <w:rsid w:val="00BA4440"/>
    <w:rsid w:val="00BA44F2"/>
    <w:rsid w:val="00BA571D"/>
    <w:rsid w:val="00BA5EC7"/>
    <w:rsid w:val="00BA6B7F"/>
    <w:rsid w:val="00BA7B38"/>
    <w:rsid w:val="00BB04F3"/>
    <w:rsid w:val="00BB0521"/>
    <w:rsid w:val="00BB1CD9"/>
    <w:rsid w:val="00BB3C52"/>
    <w:rsid w:val="00BB44F8"/>
    <w:rsid w:val="00BB5EA8"/>
    <w:rsid w:val="00BB6F99"/>
    <w:rsid w:val="00BC7276"/>
    <w:rsid w:val="00BD54CA"/>
    <w:rsid w:val="00BD5B17"/>
    <w:rsid w:val="00BD5C43"/>
    <w:rsid w:val="00BD6170"/>
    <w:rsid w:val="00BD780D"/>
    <w:rsid w:val="00BD7C43"/>
    <w:rsid w:val="00BD7E81"/>
    <w:rsid w:val="00BE038F"/>
    <w:rsid w:val="00BE0566"/>
    <w:rsid w:val="00BE119C"/>
    <w:rsid w:val="00BE1781"/>
    <w:rsid w:val="00BE1D78"/>
    <w:rsid w:val="00BE1E63"/>
    <w:rsid w:val="00BE3D74"/>
    <w:rsid w:val="00BE67B5"/>
    <w:rsid w:val="00BF0E1B"/>
    <w:rsid w:val="00BF4636"/>
    <w:rsid w:val="00BF5A40"/>
    <w:rsid w:val="00BF68CB"/>
    <w:rsid w:val="00BF6C2F"/>
    <w:rsid w:val="00C00DD8"/>
    <w:rsid w:val="00C01291"/>
    <w:rsid w:val="00C012F5"/>
    <w:rsid w:val="00C0294B"/>
    <w:rsid w:val="00C02F49"/>
    <w:rsid w:val="00C035EA"/>
    <w:rsid w:val="00C03FB8"/>
    <w:rsid w:val="00C04C6B"/>
    <w:rsid w:val="00C04D91"/>
    <w:rsid w:val="00C05CA5"/>
    <w:rsid w:val="00C06AF0"/>
    <w:rsid w:val="00C07592"/>
    <w:rsid w:val="00C07DB8"/>
    <w:rsid w:val="00C1528B"/>
    <w:rsid w:val="00C15F57"/>
    <w:rsid w:val="00C20391"/>
    <w:rsid w:val="00C20A65"/>
    <w:rsid w:val="00C20CB7"/>
    <w:rsid w:val="00C20D34"/>
    <w:rsid w:val="00C21387"/>
    <w:rsid w:val="00C21D8E"/>
    <w:rsid w:val="00C22174"/>
    <w:rsid w:val="00C22A3F"/>
    <w:rsid w:val="00C22AA4"/>
    <w:rsid w:val="00C22B6E"/>
    <w:rsid w:val="00C2760B"/>
    <w:rsid w:val="00C276E6"/>
    <w:rsid w:val="00C30A69"/>
    <w:rsid w:val="00C33430"/>
    <w:rsid w:val="00C40341"/>
    <w:rsid w:val="00C40BE9"/>
    <w:rsid w:val="00C411B0"/>
    <w:rsid w:val="00C41501"/>
    <w:rsid w:val="00C41BAC"/>
    <w:rsid w:val="00C4241D"/>
    <w:rsid w:val="00C43759"/>
    <w:rsid w:val="00C43D59"/>
    <w:rsid w:val="00C44937"/>
    <w:rsid w:val="00C46B16"/>
    <w:rsid w:val="00C46C4C"/>
    <w:rsid w:val="00C46F0D"/>
    <w:rsid w:val="00C47C07"/>
    <w:rsid w:val="00C47E19"/>
    <w:rsid w:val="00C5064E"/>
    <w:rsid w:val="00C53548"/>
    <w:rsid w:val="00C55EF5"/>
    <w:rsid w:val="00C577FA"/>
    <w:rsid w:val="00C60AC4"/>
    <w:rsid w:val="00C6360A"/>
    <w:rsid w:val="00C63C2D"/>
    <w:rsid w:val="00C66085"/>
    <w:rsid w:val="00C6631C"/>
    <w:rsid w:val="00C70A74"/>
    <w:rsid w:val="00C70D70"/>
    <w:rsid w:val="00C7231A"/>
    <w:rsid w:val="00C72A78"/>
    <w:rsid w:val="00C73166"/>
    <w:rsid w:val="00C73371"/>
    <w:rsid w:val="00C759CB"/>
    <w:rsid w:val="00C76E3B"/>
    <w:rsid w:val="00C770C1"/>
    <w:rsid w:val="00C77896"/>
    <w:rsid w:val="00C77933"/>
    <w:rsid w:val="00C812EE"/>
    <w:rsid w:val="00C82484"/>
    <w:rsid w:val="00C82BC9"/>
    <w:rsid w:val="00C83886"/>
    <w:rsid w:val="00C90BE9"/>
    <w:rsid w:val="00C92305"/>
    <w:rsid w:val="00C92E57"/>
    <w:rsid w:val="00C93ED7"/>
    <w:rsid w:val="00C9498D"/>
    <w:rsid w:val="00C957F2"/>
    <w:rsid w:val="00C963D1"/>
    <w:rsid w:val="00C973D9"/>
    <w:rsid w:val="00CA04E4"/>
    <w:rsid w:val="00CA5047"/>
    <w:rsid w:val="00CA7D56"/>
    <w:rsid w:val="00CB041C"/>
    <w:rsid w:val="00CB167D"/>
    <w:rsid w:val="00CB33D4"/>
    <w:rsid w:val="00CB35EA"/>
    <w:rsid w:val="00CB49A2"/>
    <w:rsid w:val="00CB7B04"/>
    <w:rsid w:val="00CB7CE1"/>
    <w:rsid w:val="00CC1D16"/>
    <w:rsid w:val="00CC20C2"/>
    <w:rsid w:val="00CC4BA4"/>
    <w:rsid w:val="00CC5376"/>
    <w:rsid w:val="00CC58EF"/>
    <w:rsid w:val="00CC6523"/>
    <w:rsid w:val="00CC66B6"/>
    <w:rsid w:val="00CC6F72"/>
    <w:rsid w:val="00CC705E"/>
    <w:rsid w:val="00CC7733"/>
    <w:rsid w:val="00CD1BCB"/>
    <w:rsid w:val="00CD2989"/>
    <w:rsid w:val="00CE432D"/>
    <w:rsid w:val="00CF0D2C"/>
    <w:rsid w:val="00CF20C0"/>
    <w:rsid w:val="00CF32B6"/>
    <w:rsid w:val="00CF364F"/>
    <w:rsid w:val="00CF4E8B"/>
    <w:rsid w:val="00CF5846"/>
    <w:rsid w:val="00CF6810"/>
    <w:rsid w:val="00D022AA"/>
    <w:rsid w:val="00D04149"/>
    <w:rsid w:val="00D05FAB"/>
    <w:rsid w:val="00D07426"/>
    <w:rsid w:val="00D079E5"/>
    <w:rsid w:val="00D10072"/>
    <w:rsid w:val="00D1159B"/>
    <w:rsid w:val="00D1177A"/>
    <w:rsid w:val="00D132E9"/>
    <w:rsid w:val="00D13DCE"/>
    <w:rsid w:val="00D15EF5"/>
    <w:rsid w:val="00D16C9D"/>
    <w:rsid w:val="00D20B97"/>
    <w:rsid w:val="00D241E0"/>
    <w:rsid w:val="00D24461"/>
    <w:rsid w:val="00D27ABD"/>
    <w:rsid w:val="00D31426"/>
    <w:rsid w:val="00D3277E"/>
    <w:rsid w:val="00D34558"/>
    <w:rsid w:val="00D4042B"/>
    <w:rsid w:val="00D40484"/>
    <w:rsid w:val="00D40DAA"/>
    <w:rsid w:val="00D4524A"/>
    <w:rsid w:val="00D45A3B"/>
    <w:rsid w:val="00D503FA"/>
    <w:rsid w:val="00D51129"/>
    <w:rsid w:val="00D519E0"/>
    <w:rsid w:val="00D51C61"/>
    <w:rsid w:val="00D52292"/>
    <w:rsid w:val="00D540E9"/>
    <w:rsid w:val="00D553CC"/>
    <w:rsid w:val="00D55B99"/>
    <w:rsid w:val="00D57088"/>
    <w:rsid w:val="00D5759E"/>
    <w:rsid w:val="00D60910"/>
    <w:rsid w:val="00D61084"/>
    <w:rsid w:val="00D61389"/>
    <w:rsid w:val="00D63885"/>
    <w:rsid w:val="00D6399C"/>
    <w:rsid w:val="00D64547"/>
    <w:rsid w:val="00D65AF2"/>
    <w:rsid w:val="00D6605F"/>
    <w:rsid w:val="00D662EA"/>
    <w:rsid w:val="00D66755"/>
    <w:rsid w:val="00D678E7"/>
    <w:rsid w:val="00D720AF"/>
    <w:rsid w:val="00D72EE1"/>
    <w:rsid w:val="00D7376E"/>
    <w:rsid w:val="00D73DB1"/>
    <w:rsid w:val="00D741CB"/>
    <w:rsid w:val="00D75B0A"/>
    <w:rsid w:val="00D768C7"/>
    <w:rsid w:val="00D77CB7"/>
    <w:rsid w:val="00D8424C"/>
    <w:rsid w:val="00D902A8"/>
    <w:rsid w:val="00D90326"/>
    <w:rsid w:val="00D910B1"/>
    <w:rsid w:val="00D9122C"/>
    <w:rsid w:val="00D91655"/>
    <w:rsid w:val="00D92AD2"/>
    <w:rsid w:val="00D92B23"/>
    <w:rsid w:val="00D94A0E"/>
    <w:rsid w:val="00D94F90"/>
    <w:rsid w:val="00D95777"/>
    <w:rsid w:val="00D95BC0"/>
    <w:rsid w:val="00D95C26"/>
    <w:rsid w:val="00D97353"/>
    <w:rsid w:val="00DA0A56"/>
    <w:rsid w:val="00DA1534"/>
    <w:rsid w:val="00DA292D"/>
    <w:rsid w:val="00DA589A"/>
    <w:rsid w:val="00DA6735"/>
    <w:rsid w:val="00DA6AC4"/>
    <w:rsid w:val="00DA6FBD"/>
    <w:rsid w:val="00DA734A"/>
    <w:rsid w:val="00DA7C08"/>
    <w:rsid w:val="00DB18C8"/>
    <w:rsid w:val="00DB3AFA"/>
    <w:rsid w:val="00DB40A4"/>
    <w:rsid w:val="00DB494D"/>
    <w:rsid w:val="00DB6A9B"/>
    <w:rsid w:val="00DC1F09"/>
    <w:rsid w:val="00DC2055"/>
    <w:rsid w:val="00DC41F3"/>
    <w:rsid w:val="00DC42F8"/>
    <w:rsid w:val="00DC4E77"/>
    <w:rsid w:val="00DD19B3"/>
    <w:rsid w:val="00DD1FE2"/>
    <w:rsid w:val="00DD2331"/>
    <w:rsid w:val="00DD2A93"/>
    <w:rsid w:val="00DD37E3"/>
    <w:rsid w:val="00DD456B"/>
    <w:rsid w:val="00DD6ADF"/>
    <w:rsid w:val="00DE0AAB"/>
    <w:rsid w:val="00DE0E7F"/>
    <w:rsid w:val="00DE12FB"/>
    <w:rsid w:val="00DE27BE"/>
    <w:rsid w:val="00DE40EF"/>
    <w:rsid w:val="00DE4424"/>
    <w:rsid w:val="00DF1841"/>
    <w:rsid w:val="00DF1E87"/>
    <w:rsid w:val="00DF2189"/>
    <w:rsid w:val="00DF24EE"/>
    <w:rsid w:val="00DF4081"/>
    <w:rsid w:val="00DF525D"/>
    <w:rsid w:val="00DF6368"/>
    <w:rsid w:val="00E03974"/>
    <w:rsid w:val="00E04D4F"/>
    <w:rsid w:val="00E0530B"/>
    <w:rsid w:val="00E058D0"/>
    <w:rsid w:val="00E05D1C"/>
    <w:rsid w:val="00E0617E"/>
    <w:rsid w:val="00E0645F"/>
    <w:rsid w:val="00E06E9E"/>
    <w:rsid w:val="00E073D5"/>
    <w:rsid w:val="00E11257"/>
    <w:rsid w:val="00E11A58"/>
    <w:rsid w:val="00E12333"/>
    <w:rsid w:val="00E14E63"/>
    <w:rsid w:val="00E15ACB"/>
    <w:rsid w:val="00E1676E"/>
    <w:rsid w:val="00E17F26"/>
    <w:rsid w:val="00E202A8"/>
    <w:rsid w:val="00E20EA0"/>
    <w:rsid w:val="00E20EC4"/>
    <w:rsid w:val="00E21632"/>
    <w:rsid w:val="00E247A9"/>
    <w:rsid w:val="00E2626B"/>
    <w:rsid w:val="00E26D91"/>
    <w:rsid w:val="00E27F84"/>
    <w:rsid w:val="00E30526"/>
    <w:rsid w:val="00E30A43"/>
    <w:rsid w:val="00E31D81"/>
    <w:rsid w:val="00E32751"/>
    <w:rsid w:val="00E32FD4"/>
    <w:rsid w:val="00E34732"/>
    <w:rsid w:val="00E34D75"/>
    <w:rsid w:val="00E35057"/>
    <w:rsid w:val="00E404DC"/>
    <w:rsid w:val="00E421FA"/>
    <w:rsid w:val="00E4365A"/>
    <w:rsid w:val="00E46620"/>
    <w:rsid w:val="00E50965"/>
    <w:rsid w:val="00E50AA7"/>
    <w:rsid w:val="00E5115C"/>
    <w:rsid w:val="00E522C7"/>
    <w:rsid w:val="00E53297"/>
    <w:rsid w:val="00E546BE"/>
    <w:rsid w:val="00E57408"/>
    <w:rsid w:val="00E57E0F"/>
    <w:rsid w:val="00E603F4"/>
    <w:rsid w:val="00E614BB"/>
    <w:rsid w:val="00E63EC0"/>
    <w:rsid w:val="00E664CA"/>
    <w:rsid w:val="00E66EC2"/>
    <w:rsid w:val="00E72021"/>
    <w:rsid w:val="00E7542D"/>
    <w:rsid w:val="00E761BF"/>
    <w:rsid w:val="00E81B6F"/>
    <w:rsid w:val="00E828AC"/>
    <w:rsid w:val="00E83525"/>
    <w:rsid w:val="00E83AD3"/>
    <w:rsid w:val="00E83F1E"/>
    <w:rsid w:val="00E84240"/>
    <w:rsid w:val="00E850C3"/>
    <w:rsid w:val="00E855E0"/>
    <w:rsid w:val="00E905B2"/>
    <w:rsid w:val="00E90FEA"/>
    <w:rsid w:val="00E9132F"/>
    <w:rsid w:val="00E934C4"/>
    <w:rsid w:val="00E941B5"/>
    <w:rsid w:val="00E94B5D"/>
    <w:rsid w:val="00EA0EAB"/>
    <w:rsid w:val="00EA1A23"/>
    <w:rsid w:val="00EA228F"/>
    <w:rsid w:val="00EA2708"/>
    <w:rsid w:val="00EA2819"/>
    <w:rsid w:val="00EA36EC"/>
    <w:rsid w:val="00EA3911"/>
    <w:rsid w:val="00EA3CAF"/>
    <w:rsid w:val="00EA3F50"/>
    <w:rsid w:val="00EA5817"/>
    <w:rsid w:val="00EB305D"/>
    <w:rsid w:val="00EB53EB"/>
    <w:rsid w:val="00EB6A4F"/>
    <w:rsid w:val="00EC208D"/>
    <w:rsid w:val="00EC2537"/>
    <w:rsid w:val="00EC381F"/>
    <w:rsid w:val="00ED219C"/>
    <w:rsid w:val="00ED2273"/>
    <w:rsid w:val="00ED2B3C"/>
    <w:rsid w:val="00ED3154"/>
    <w:rsid w:val="00ED3580"/>
    <w:rsid w:val="00ED3DF6"/>
    <w:rsid w:val="00EE0FDF"/>
    <w:rsid w:val="00EE2259"/>
    <w:rsid w:val="00EE2FB3"/>
    <w:rsid w:val="00EE334C"/>
    <w:rsid w:val="00EE721E"/>
    <w:rsid w:val="00EF2D04"/>
    <w:rsid w:val="00EF2EC9"/>
    <w:rsid w:val="00EF352B"/>
    <w:rsid w:val="00EF67F9"/>
    <w:rsid w:val="00EF682A"/>
    <w:rsid w:val="00F02FD4"/>
    <w:rsid w:val="00F04659"/>
    <w:rsid w:val="00F070A0"/>
    <w:rsid w:val="00F07BEF"/>
    <w:rsid w:val="00F14390"/>
    <w:rsid w:val="00F159BA"/>
    <w:rsid w:val="00F216B3"/>
    <w:rsid w:val="00F21D2D"/>
    <w:rsid w:val="00F22B18"/>
    <w:rsid w:val="00F23338"/>
    <w:rsid w:val="00F25378"/>
    <w:rsid w:val="00F26272"/>
    <w:rsid w:val="00F26810"/>
    <w:rsid w:val="00F2699D"/>
    <w:rsid w:val="00F27A73"/>
    <w:rsid w:val="00F3081F"/>
    <w:rsid w:val="00F30DFD"/>
    <w:rsid w:val="00F31DA8"/>
    <w:rsid w:val="00F34EC6"/>
    <w:rsid w:val="00F3530C"/>
    <w:rsid w:val="00F3674C"/>
    <w:rsid w:val="00F4142E"/>
    <w:rsid w:val="00F4533B"/>
    <w:rsid w:val="00F458E0"/>
    <w:rsid w:val="00F509A9"/>
    <w:rsid w:val="00F51B5C"/>
    <w:rsid w:val="00F52B4B"/>
    <w:rsid w:val="00F547FA"/>
    <w:rsid w:val="00F54965"/>
    <w:rsid w:val="00F54F73"/>
    <w:rsid w:val="00F559F1"/>
    <w:rsid w:val="00F5689C"/>
    <w:rsid w:val="00F6377F"/>
    <w:rsid w:val="00F648B4"/>
    <w:rsid w:val="00F6525A"/>
    <w:rsid w:val="00F65862"/>
    <w:rsid w:val="00F66BB4"/>
    <w:rsid w:val="00F66FE3"/>
    <w:rsid w:val="00F6743F"/>
    <w:rsid w:val="00F70412"/>
    <w:rsid w:val="00F7082C"/>
    <w:rsid w:val="00F72DAE"/>
    <w:rsid w:val="00F72F20"/>
    <w:rsid w:val="00F743F6"/>
    <w:rsid w:val="00F7538A"/>
    <w:rsid w:val="00F75BE9"/>
    <w:rsid w:val="00F76848"/>
    <w:rsid w:val="00F76A01"/>
    <w:rsid w:val="00F77BA2"/>
    <w:rsid w:val="00F80879"/>
    <w:rsid w:val="00F82372"/>
    <w:rsid w:val="00F82956"/>
    <w:rsid w:val="00F82D47"/>
    <w:rsid w:val="00F83281"/>
    <w:rsid w:val="00F8342E"/>
    <w:rsid w:val="00F87863"/>
    <w:rsid w:val="00F92CE4"/>
    <w:rsid w:val="00F933D0"/>
    <w:rsid w:val="00F93BE2"/>
    <w:rsid w:val="00F960F7"/>
    <w:rsid w:val="00F96185"/>
    <w:rsid w:val="00F965D7"/>
    <w:rsid w:val="00FA061D"/>
    <w:rsid w:val="00FA5019"/>
    <w:rsid w:val="00FA5AFC"/>
    <w:rsid w:val="00FA6475"/>
    <w:rsid w:val="00FA6599"/>
    <w:rsid w:val="00FA6E87"/>
    <w:rsid w:val="00FA795C"/>
    <w:rsid w:val="00FB01B2"/>
    <w:rsid w:val="00FB1CA2"/>
    <w:rsid w:val="00FB37F3"/>
    <w:rsid w:val="00FB3AD9"/>
    <w:rsid w:val="00FB4122"/>
    <w:rsid w:val="00FB4E52"/>
    <w:rsid w:val="00FC221F"/>
    <w:rsid w:val="00FC40F3"/>
    <w:rsid w:val="00FC493E"/>
    <w:rsid w:val="00FC4B5C"/>
    <w:rsid w:val="00FC595C"/>
    <w:rsid w:val="00FC5EA3"/>
    <w:rsid w:val="00FC63F3"/>
    <w:rsid w:val="00FD071F"/>
    <w:rsid w:val="00FD1010"/>
    <w:rsid w:val="00FD3CCE"/>
    <w:rsid w:val="00FD511D"/>
    <w:rsid w:val="00FD688E"/>
    <w:rsid w:val="00FE0A95"/>
    <w:rsid w:val="00FE0B68"/>
    <w:rsid w:val="00FE0BB9"/>
    <w:rsid w:val="00FE0F55"/>
    <w:rsid w:val="00FE2CE0"/>
    <w:rsid w:val="00FE47AF"/>
    <w:rsid w:val="00FE4943"/>
    <w:rsid w:val="00FE7C42"/>
    <w:rsid w:val="00FE7EC5"/>
    <w:rsid w:val="00FF0BE7"/>
    <w:rsid w:val="00FF1C24"/>
    <w:rsid w:val="00FF1D52"/>
    <w:rsid w:val="00FF1FB5"/>
    <w:rsid w:val="00FF39E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694AD5"/>
  <w15:docId w15:val="{5AEDF77D-E8B7-4EF2-A0C0-04CFBA30E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E18BB"/>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qFormat/>
    <w:rsid w:val="00304C34"/>
    <w:pPr>
      <w:keepNext/>
      <w:spacing w:before="240" w:after="60"/>
      <w:outlineLvl w:val="0"/>
    </w:pPr>
    <w:rPr>
      <w:rFonts w:cs="Arial"/>
      <w:b/>
      <w:bCs/>
      <w:kern w:val="32"/>
      <w:sz w:val="32"/>
      <w:szCs w:val="32"/>
    </w:rPr>
  </w:style>
  <w:style w:type="paragraph" w:styleId="Nadpis2">
    <w:name w:val="heading 2"/>
    <w:basedOn w:val="Normlny"/>
    <w:next w:val="Normlny"/>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304C34"/>
    <w:pPr>
      <w:keepNext/>
      <w:numPr>
        <w:numId w:val="2"/>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1"/>
      </w:numPr>
      <w:outlineLvl w:val="3"/>
    </w:pPr>
    <w:rPr>
      <w:b/>
      <w:bCs/>
      <w:smallCaps/>
      <w:szCs w:val="22"/>
      <w:lang w:val="x-none"/>
    </w:rPr>
  </w:style>
  <w:style w:type="paragraph" w:styleId="Nadpis5">
    <w:name w:val="heading 5"/>
    <w:basedOn w:val="Normlny"/>
    <w:next w:val="Normlny"/>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style>
  <w:style w:type="paragraph" w:styleId="Nzov">
    <w:name w:val="Title"/>
    <w:basedOn w:val="Normlny"/>
    <w:link w:val="NzovChar"/>
    <w:qFormat/>
    <w:rsid w:val="00304C34"/>
    <w:pPr>
      <w:tabs>
        <w:tab w:val="clear" w:pos="2160"/>
        <w:tab w:val="clear" w:pos="2880"/>
        <w:tab w:val="clear" w:pos="4500"/>
        <w:tab w:val="right" w:leader="dot" w:pos="10080"/>
      </w:tabs>
      <w:jc w:val="center"/>
    </w:pPr>
    <w:rPr>
      <w:smallCaps/>
      <w:noProof/>
      <w:lang w:eastAsia="sk-SK"/>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paragraph" w:styleId="Zarkazkladnhotextu2">
    <w:name w:val="Body Text Indent 2"/>
    <w:basedOn w:val="Normlny"/>
    <w:link w:val="Zarkazkladnhotextu2Char"/>
    <w:rsid w:val="00304C34"/>
    <w:pPr>
      <w:tabs>
        <w:tab w:val="clear" w:pos="2160"/>
        <w:tab w:val="clear" w:pos="2880"/>
        <w:tab w:val="clear" w:pos="4500"/>
      </w:tabs>
      <w:ind w:left="360"/>
      <w:jc w:val="both"/>
    </w:pPr>
    <w:rPr>
      <w:noProof/>
      <w:szCs w:val="24"/>
      <w:lang w:eastAsia="sk-SK"/>
    </w:rPr>
  </w:style>
  <w:style w:type="character" w:styleId="Hypertextovprepojenie">
    <w:name w:val="Hyperlink"/>
    <w:uiPriority w:val="99"/>
    <w:rsid w:val="00304C34"/>
    <w:rPr>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val="x-none" w:eastAsia="x-none"/>
    </w:rPr>
  </w:style>
  <w:style w:type="paragraph" w:styleId="Zkladntext">
    <w:name w:val="Body Text"/>
    <w:aliases w:val="bt,body text,contents,(10)"/>
    <w:basedOn w:val="Normlny"/>
    <w:link w:val="ZkladntextChar"/>
    <w:rsid w:val="00304C34"/>
    <w:pPr>
      <w:tabs>
        <w:tab w:val="clear" w:pos="2160"/>
        <w:tab w:val="clear" w:pos="2880"/>
        <w:tab w:val="clear" w:pos="4500"/>
      </w:tabs>
      <w:jc w:val="both"/>
    </w:pPr>
    <w:rPr>
      <w:noProof/>
      <w:szCs w:val="24"/>
      <w:lang w:eastAsia="sk-SK"/>
    </w:r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uiPriority w:val="99"/>
    <w:rsid w:val="00304C34"/>
    <w:pPr>
      <w:tabs>
        <w:tab w:val="clear" w:pos="2160"/>
        <w:tab w:val="clear" w:pos="2880"/>
        <w:tab w:val="clear" w:pos="4500"/>
        <w:tab w:val="center" w:pos="4536"/>
        <w:tab w:val="right" w:pos="9072"/>
      </w:tabs>
    </w:pPr>
    <w:rPr>
      <w:noProof/>
      <w:szCs w:val="24"/>
      <w:lang w:val="x-none" w:eastAsia="x-none"/>
    </w:rPr>
  </w:style>
  <w:style w:type="character" w:styleId="slostrany">
    <w:name w:val="page number"/>
    <w:basedOn w:val="Predvolenpsmoodseku"/>
    <w:rsid w:val="00304C34"/>
  </w:style>
  <w:style w:type="paragraph" w:styleId="Zarkazkladnhotextu3">
    <w:name w:val="Body Text Indent 3"/>
    <w:basedOn w:val="Normlny"/>
    <w:rsid w:val="00304C34"/>
    <w:pPr>
      <w:tabs>
        <w:tab w:val="clear" w:pos="2160"/>
        <w:tab w:val="left" w:pos="360"/>
      </w:tabs>
      <w:ind w:left="360" w:hanging="360"/>
      <w:jc w:val="both"/>
    </w:pPr>
    <w:rPr>
      <w:rFonts w:cs="Arial"/>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paragraph" w:styleId="Odsekzoznamu">
    <w:name w:val="List Paragraph"/>
    <w:basedOn w:val="Normlny"/>
    <w:link w:val="OdsekzoznamuChar"/>
    <w:uiPriority w:val="34"/>
    <w:qFormat/>
    <w:rsid w:val="00C90BE9"/>
    <w:pPr>
      <w:ind w:left="708"/>
    </w:p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555FE7"/>
    <w:pPr>
      <w:ind w:left="708"/>
    </w:pPr>
  </w:style>
  <w:style w:type="character" w:customStyle="1" w:styleId="Nadpis7Char">
    <w:name w:val="Nadpis 7 Char"/>
    <w:link w:val="Nadpis7"/>
    <w:rsid w:val="0031460B"/>
    <w:rPr>
      <w:rFonts w:ascii="Arial" w:hAnsi="Arial"/>
      <w:b/>
      <w:bCs/>
      <w:noProof/>
      <w:szCs w:val="24"/>
      <w:u w:val="single"/>
    </w:rPr>
  </w:style>
  <w:style w:type="character" w:customStyle="1" w:styleId="pre">
    <w:name w:val="pre"/>
    <w:basedOn w:val="Predvolenpsmoodseku"/>
    <w:rsid w:val="00D519E0"/>
  </w:style>
  <w:style w:type="paragraph" w:styleId="Prvzarkazkladnhotextu2">
    <w:name w:val="Body Text First Indent 2"/>
    <w:basedOn w:val="Zarkazkladnhotextu"/>
    <w:link w:val="Prvzarkazkladnhotextu2Char"/>
    <w:uiPriority w:val="99"/>
    <w:unhideWhenUsed/>
    <w:rsid w:val="00100FB0"/>
    <w:pPr>
      <w:tabs>
        <w:tab w:val="left" w:pos="2160"/>
        <w:tab w:val="left" w:pos="2880"/>
        <w:tab w:val="left" w:pos="4500"/>
      </w:tabs>
      <w:spacing w:after="120"/>
      <w:ind w:left="283" w:firstLine="210"/>
    </w:pPr>
    <w:rPr>
      <w:noProof w:val="0"/>
      <w:lang w:eastAsia="cs-CZ"/>
    </w:rPr>
  </w:style>
  <w:style w:type="character" w:customStyle="1" w:styleId="ZarkazkladnhotextuChar">
    <w:name w:val="Zarážka základného textu Char"/>
    <w:link w:val="Zarkazkladnhotextu"/>
    <w:rsid w:val="00100FB0"/>
    <w:rPr>
      <w:rFonts w:ascii="Arial" w:hAnsi="Arial" w:cs="Arial"/>
      <w:noProof/>
    </w:rPr>
  </w:style>
  <w:style w:type="character" w:customStyle="1" w:styleId="Prvzarkazkladnhotextu2Char">
    <w:name w:val="Prvá zarážka základného textu 2 Char"/>
    <w:basedOn w:val="ZarkazkladnhotextuChar"/>
    <w:link w:val="Prvzarkazkladnhotextu2"/>
    <w:rsid w:val="00100FB0"/>
    <w:rPr>
      <w:rFonts w:ascii="Arial" w:hAnsi="Arial" w:cs="Arial"/>
      <w:noProof/>
    </w:rPr>
  </w:style>
  <w:style w:type="character" w:customStyle="1" w:styleId="Nadpis4Char">
    <w:name w:val="Nadpis 4 Char"/>
    <w:link w:val="Nadpis4"/>
    <w:rsid w:val="006517F6"/>
    <w:rPr>
      <w:rFonts w:ascii="Arial" w:hAnsi="Arial"/>
      <w:b/>
      <w:bCs/>
      <w:smallCaps/>
      <w:szCs w:val="22"/>
      <w:lang w:val="x-none" w:eastAsia="cs-CZ"/>
    </w:rPr>
  </w:style>
  <w:style w:type="numbering" w:customStyle="1" w:styleId="tl1">
    <w:name w:val="Štýl1"/>
    <w:rsid w:val="00023B3D"/>
    <w:pPr>
      <w:numPr>
        <w:numId w:val="3"/>
      </w:numPr>
    </w:pPr>
  </w:style>
  <w:style w:type="character" w:customStyle="1" w:styleId="PtaChar">
    <w:name w:val="Päta Char"/>
    <w:link w:val="Pta"/>
    <w:uiPriority w:val="99"/>
    <w:rsid w:val="00B62FA5"/>
    <w:rPr>
      <w:rFonts w:ascii="Arial" w:hAnsi="Arial"/>
      <w:noProof/>
      <w:szCs w:val="24"/>
    </w:rPr>
  </w:style>
  <w:style w:type="numbering" w:customStyle="1" w:styleId="tl5">
    <w:name w:val="Štýl5"/>
    <w:rsid w:val="00A90932"/>
    <w:pPr>
      <w:numPr>
        <w:numId w:val="4"/>
      </w:numPr>
    </w:p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3B4FF1"/>
    <w:rPr>
      <w:lang w:val="en-GB" w:eastAsia="en-GB"/>
    </w:rPr>
  </w:style>
  <w:style w:type="character" w:customStyle="1" w:styleId="Zkladntext3Char">
    <w:name w:val="Základný text 3 Char"/>
    <w:link w:val="Zkladntext3"/>
    <w:rsid w:val="000006AA"/>
    <w:rPr>
      <w:rFonts w:ascii="Arial" w:hAnsi="Arial"/>
      <w:noProof/>
      <w:color w:val="FF0000"/>
    </w:rPr>
  </w:style>
  <w:style w:type="character" w:customStyle="1" w:styleId="Zarkazkladnhotextu2Char">
    <w:name w:val="Zarážka základného textu 2 Char"/>
    <w:link w:val="Zarkazkladnhotextu2"/>
    <w:rsid w:val="00DA6735"/>
    <w:rPr>
      <w:rFonts w:ascii="Arial" w:hAnsi="Arial"/>
      <w:noProof/>
      <w:szCs w:val="24"/>
    </w:rPr>
  </w:style>
  <w:style w:type="numbering" w:customStyle="1" w:styleId="Bezzoznamu1">
    <w:name w:val="Bez zoznamu1"/>
    <w:next w:val="Bezzoznamu"/>
    <w:uiPriority w:val="99"/>
    <w:semiHidden/>
    <w:unhideWhenUsed/>
    <w:rsid w:val="00416ADE"/>
  </w:style>
  <w:style w:type="character" w:customStyle="1" w:styleId="Nadpis1Char">
    <w:name w:val="Nadpis 1 Char"/>
    <w:basedOn w:val="Predvolenpsmoodseku"/>
    <w:link w:val="Nadpis1"/>
    <w:rsid w:val="00416ADE"/>
    <w:rPr>
      <w:rFonts w:ascii="Arial" w:hAnsi="Arial" w:cs="Arial"/>
      <w:b/>
      <w:bCs/>
      <w:kern w:val="32"/>
      <w:sz w:val="32"/>
      <w:szCs w:val="32"/>
      <w:lang w:eastAsia="cs-CZ"/>
    </w:rPr>
  </w:style>
  <w:style w:type="character" w:customStyle="1" w:styleId="Nadpis3Char">
    <w:name w:val="Nadpis 3 Char"/>
    <w:basedOn w:val="Predvolenpsmoodseku"/>
    <w:link w:val="Nadpis3"/>
    <w:rsid w:val="00416ADE"/>
    <w:rPr>
      <w:rFonts w:ascii="Arial" w:hAnsi="Arial" w:cs="Arial"/>
      <w:b/>
      <w:bCs/>
      <w:smallCaps/>
      <w:szCs w:val="22"/>
      <w:lang w:eastAsia="cs-CZ"/>
    </w:rPr>
  </w:style>
  <w:style w:type="character" w:customStyle="1" w:styleId="ZkladntextChar">
    <w:name w:val="Základný text Char"/>
    <w:aliases w:val="bt Char,body text Char,contents Char,(10) Char"/>
    <w:basedOn w:val="Predvolenpsmoodseku"/>
    <w:link w:val="Zkladntext"/>
    <w:rsid w:val="00416ADE"/>
    <w:rPr>
      <w:rFonts w:ascii="Arial" w:hAnsi="Arial"/>
      <w:noProof/>
      <w:szCs w:val="24"/>
    </w:rPr>
  </w:style>
  <w:style w:type="character" w:customStyle="1" w:styleId="HlavikaChar">
    <w:name w:val="Hlavička Char"/>
    <w:basedOn w:val="Predvolenpsmoodseku"/>
    <w:link w:val="Hlavika"/>
    <w:uiPriority w:val="99"/>
    <w:rsid w:val="00416ADE"/>
    <w:rPr>
      <w:rFonts w:ascii="Arial" w:hAnsi="Arial"/>
      <w:lang w:eastAsia="cs-CZ"/>
    </w:rPr>
  </w:style>
  <w:style w:type="character" w:customStyle="1" w:styleId="NzovChar">
    <w:name w:val="Názov Char"/>
    <w:basedOn w:val="Predvolenpsmoodseku"/>
    <w:link w:val="Nzov"/>
    <w:rsid w:val="00416ADE"/>
    <w:rPr>
      <w:rFonts w:ascii="Arial" w:hAnsi="Arial"/>
      <w:smallCaps/>
      <w:noProof/>
    </w:rPr>
  </w:style>
  <w:style w:type="character" w:customStyle="1" w:styleId="TextbublinyChar">
    <w:name w:val="Text bubliny Char"/>
    <w:basedOn w:val="Predvolenpsmoodseku"/>
    <w:link w:val="Textbubliny"/>
    <w:uiPriority w:val="99"/>
    <w:semiHidden/>
    <w:rsid w:val="00416ADE"/>
    <w:rPr>
      <w:rFonts w:ascii="Tahoma" w:hAnsi="Tahoma" w:cs="Tahoma"/>
      <w:sz w:val="16"/>
      <w:szCs w:val="16"/>
      <w:lang w:eastAsia="cs-CZ"/>
    </w:rPr>
  </w:style>
  <w:style w:type="character" w:customStyle="1" w:styleId="Zkladntext2Char">
    <w:name w:val="Základný text 2 Char"/>
    <w:basedOn w:val="Predvolenpsmoodseku"/>
    <w:link w:val="Zkladntext2"/>
    <w:uiPriority w:val="99"/>
    <w:rsid w:val="00416ADE"/>
    <w:rPr>
      <w:sz w:val="24"/>
      <w:lang w:val="en-GB"/>
    </w:rPr>
  </w:style>
  <w:style w:type="table" w:styleId="Mriekatabuky">
    <w:name w:val="Table Grid"/>
    <w:basedOn w:val="Normlnatabuka"/>
    <w:uiPriority w:val="39"/>
    <w:rsid w:val="005A4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B91235"/>
    <w:rPr>
      <w:sz w:val="16"/>
      <w:szCs w:val="16"/>
    </w:rPr>
  </w:style>
  <w:style w:type="numbering" w:customStyle="1" w:styleId="Style3">
    <w:name w:val="Style3"/>
    <w:rsid w:val="00F26810"/>
    <w:pPr>
      <w:numPr>
        <w:numId w:val="5"/>
      </w:numPr>
    </w:pPr>
  </w:style>
  <w:style w:type="paragraph" w:customStyle="1" w:styleId="CharChar1">
    <w:name w:val="Char Char1"/>
    <w:basedOn w:val="Normlny"/>
    <w:rsid w:val="00BD54CA"/>
    <w:pPr>
      <w:tabs>
        <w:tab w:val="clear" w:pos="2160"/>
        <w:tab w:val="clear" w:pos="2880"/>
        <w:tab w:val="clear" w:pos="4500"/>
      </w:tabs>
      <w:spacing w:after="160" w:line="240" w:lineRule="exact"/>
    </w:pPr>
    <w:rPr>
      <w:lang w:val="en-US" w:eastAsia="en-US"/>
    </w:rPr>
  </w:style>
  <w:style w:type="paragraph" w:customStyle="1" w:styleId="CharChar14">
    <w:name w:val="Char Char14"/>
    <w:basedOn w:val="Normlny"/>
    <w:rsid w:val="001B36E1"/>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047941"/>
    <w:pPr>
      <w:tabs>
        <w:tab w:val="clear" w:pos="2160"/>
        <w:tab w:val="clear" w:pos="2880"/>
        <w:tab w:val="clear" w:pos="4500"/>
      </w:tabs>
      <w:spacing w:after="160" w:line="240" w:lineRule="exact"/>
    </w:pPr>
    <w:rPr>
      <w:lang w:val="en-US" w:eastAsia="en-US"/>
    </w:rPr>
  </w:style>
  <w:style w:type="paragraph" w:customStyle="1" w:styleId="Default">
    <w:name w:val="Default"/>
    <w:rsid w:val="005F613B"/>
    <w:pPr>
      <w:autoSpaceDE w:val="0"/>
      <w:autoSpaceDN w:val="0"/>
      <w:adjustRightInd w:val="0"/>
    </w:pPr>
    <w:rPr>
      <w:rFonts w:ascii="Arial" w:hAnsi="Arial" w:cs="Arial"/>
      <w:color w:val="000000"/>
      <w:sz w:val="24"/>
      <w:szCs w:val="24"/>
    </w:rPr>
  </w:style>
  <w:style w:type="paragraph" w:customStyle="1" w:styleId="CharChar12">
    <w:name w:val="Char Char12"/>
    <w:basedOn w:val="Normlny"/>
    <w:rsid w:val="00144ADA"/>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5D2C5E"/>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4F1FE3"/>
    <w:rPr>
      <w:color w:val="800080"/>
      <w:u w:val="single"/>
    </w:rPr>
  </w:style>
  <w:style w:type="paragraph" w:customStyle="1" w:styleId="xl65">
    <w:name w:val="xl6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4F1FE3"/>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4F1FE3"/>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4F1FE3"/>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4F1FE3"/>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4F1FE3"/>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4F1FE3"/>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4F1FE3"/>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4F1FE3"/>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4F1FE3"/>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4F1FE3"/>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4F1FE3"/>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4F1FE3"/>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4F1FE3"/>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4F1FE3"/>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4F1FE3"/>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4F1FE3"/>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4F1FE3"/>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4F1FE3"/>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4F1FE3"/>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4F1FE3"/>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4F1FE3"/>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4F1FE3"/>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4F1FE3"/>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character" w:customStyle="1" w:styleId="OdsekzoznamuChar">
    <w:name w:val="Odsek zoznamu Char"/>
    <w:basedOn w:val="Predvolenpsmoodseku"/>
    <w:link w:val="Odsekzoznamu"/>
    <w:uiPriority w:val="99"/>
    <w:locked/>
    <w:rsid w:val="005A530A"/>
    <w:rPr>
      <w:rFonts w:ascii="Arial" w:hAnsi="Arial"/>
      <w:lang w:eastAsia="cs-CZ"/>
    </w:rPr>
  </w:style>
  <w:style w:type="numbering" w:customStyle="1" w:styleId="tl51">
    <w:name w:val="Štýl51"/>
    <w:rsid w:val="0005236D"/>
    <w:pPr>
      <w:numPr>
        <w:numId w:val="2"/>
      </w:numPr>
    </w:pPr>
  </w:style>
  <w:style w:type="paragraph" w:styleId="Textpoznmkypodiarou">
    <w:name w:val="footnote text"/>
    <w:basedOn w:val="Normlny"/>
    <w:link w:val="TextpoznmkypodiarouChar"/>
    <w:uiPriority w:val="99"/>
    <w:semiHidden/>
    <w:unhideWhenUsed/>
    <w:rsid w:val="00DF525D"/>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rsid w:val="00DF525D"/>
    <w:rPr>
      <w:lang w:eastAsia="en-US"/>
    </w:rPr>
  </w:style>
  <w:style w:type="character" w:styleId="Odkaznapoznmkupodiarou">
    <w:name w:val="footnote reference"/>
    <w:basedOn w:val="Predvolenpsmoodseku"/>
    <w:uiPriority w:val="99"/>
    <w:unhideWhenUsed/>
    <w:rsid w:val="00DF525D"/>
    <w:rPr>
      <w:rFonts w:cs="Times New Roman"/>
      <w:vertAlign w:val="superscript"/>
    </w:rPr>
  </w:style>
  <w:style w:type="paragraph" w:customStyle="1" w:styleId="CTL">
    <w:name w:val="CTL"/>
    <w:basedOn w:val="Normlny"/>
    <w:rsid w:val="00475D20"/>
    <w:pPr>
      <w:widowControl w:val="0"/>
      <w:numPr>
        <w:numId w:val="6"/>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Bezriadkovania1">
    <w:name w:val="Bez riadkovania1"/>
    <w:uiPriority w:val="99"/>
    <w:rsid w:val="0093208B"/>
    <w:rPr>
      <w:rFonts w:ascii="Arial" w:hAnsi="Arial" w:cs="Arial"/>
      <w:sz w:val="22"/>
      <w:szCs w:val="22"/>
    </w:rPr>
  </w:style>
  <w:style w:type="paragraph" w:customStyle="1" w:styleId="CTLhead">
    <w:name w:val="CTL_head"/>
    <w:basedOn w:val="Normlny"/>
    <w:rsid w:val="0093208B"/>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93208B"/>
    <w:pPr>
      <w:tabs>
        <w:tab w:val="clear" w:pos="2160"/>
        <w:tab w:val="clear" w:pos="2880"/>
        <w:tab w:val="clear" w:pos="4500"/>
      </w:tabs>
      <w:ind w:left="708"/>
    </w:pPr>
    <w:rPr>
      <w:rFonts w:ascii="Times New Roman" w:hAnsi="Times New Roman"/>
      <w:sz w:val="24"/>
      <w:szCs w:val="24"/>
      <w:lang w:eastAsia="sk-SK"/>
    </w:rPr>
  </w:style>
  <w:style w:type="paragraph" w:styleId="Bezriadkovania">
    <w:name w:val="No Spacing"/>
    <w:autoRedefine/>
    <w:uiPriority w:val="1"/>
    <w:qFormat/>
    <w:rsid w:val="0098609D"/>
    <w:pPr>
      <w:spacing w:before="120" w:after="120"/>
      <w:jc w:val="both"/>
    </w:pPr>
    <w:rPr>
      <w:rFonts w:ascii="Arial Narrow" w:eastAsia="Calibri" w:hAnsi="Arial Narrow" w:cs="Arial"/>
      <w:bCs/>
      <w:sz w:val="22"/>
      <w:szCs w:val="22"/>
    </w:rPr>
  </w:style>
  <w:style w:type="paragraph" w:styleId="Obyajntext">
    <w:name w:val="Plain Text"/>
    <w:basedOn w:val="Normlny"/>
    <w:link w:val="ObyajntextChar"/>
    <w:uiPriority w:val="99"/>
    <w:rsid w:val="0098609D"/>
    <w:pPr>
      <w:tabs>
        <w:tab w:val="clear" w:pos="2160"/>
        <w:tab w:val="clear" w:pos="2880"/>
        <w:tab w:val="clear" w:pos="4500"/>
      </w:tabs>
    </w:pPr>
    <w:rPr>
      <w:rFonts w:ascii="Courier New" w:hAnsi="Courier New"/>
      <w:lang w:val="x-none" w:eastAsia="x-none"/>
    </w:rPr>
  </w:style>
  <w:style w:type="character" w:customStyle="1" w:styleId="ObyajntextChar">
    <w:name w:val="Obyčajný text Char"/>
    <w:basedOn w:val="Predvolenpsmoodseku"/>
    <w:link w:val="Obyajntext"/>
    <w:uiPriority w:val="99"/>
    <w:rsid w:val="0098609D"/>
    <w:rPr>
      <w:rFonts w:ascii="Courier New" w:hAnsi="Courier New"/>
      <w:lang w:val="x-none" w:eastAsia="x-none"/>
    </w:rPr>
  </w:style>
  <w:style w:type="character" w:styleId="Siln">
    <w:name w:val="Strong"/>
    <w:uiPriority w:val="22"/>
    <w:qFormat/>
    <w:rsid w:val="00DC41F3"/>
    <w:rPr>
      <w:rFonts w:cs="Times New Roman"/>
      <w:b/>
    </w:rPr>
  </w:style>
  <w:style w:type="paragraph" w:customStyle="1" w:styleId="15odsek10ptodsadeny">
    <w:name w:val="15_odsek_10pt_odsadeny"/>
    <w:basedOn w:val="Normlny"/>
    <w:uiPriority w:val="99"/>
    <w:rsid w:val="00DC41F3"/>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paragraph" w:styleId="Predmetkomentra">
    <w:name w:val="annotation subject"/>
    <w:basedOn w:val="Textkomentra"/>
    <w:next w:val="Textkomentra"/>
    <w:link w:val="PredmetkomentraChar"/>
    <w:uiPriority w:val="99"/>
    <w:semiHidden/>
    <w:unhideWhenUsed/>
    <w:rsid w:val="00524AB2"/>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basedOn w:val="TextkomentraChar"/>
    <w:link w:val="Predmetkomentra"/>
    <w:uiPriority w:val="99"/>
    <w:semiHidden/>
    <w:rsid w:val="00524AB2"/>
    <w:rPr>
      <w:rFonts w:ascii="Arial" w:hAnsi="Arial"/>
      <w:b/>
      <w:bCs/>
      <w:lang w:val="en-GB" w:eastAsia="cs-CZ"/>
    </w:rPr>
  </w:style>
  <w:style w:type="character" w:customStyle="1" w:styleId="h1a">
    <w:name w:val="h1a"/>
    <w:basedOn w:val="Predvolenpsmoodseku"/>
    <w:rsid w:val="00DA7C08"/>
  </w:style>
  <w:style w:type="character" w:customStyle="1" w:styleId="normaltextrun">
    <w:name w:val="normaltextrun"/>
    <w:basedOn w:val="Predvolenpsmoodseku"/>
    <w:rsid w:val="00933F57"/>
  </w:style>
  <w:style w:type="character" w:customStyle="1" w:styleId="eop">
    <w:name w:val="eop"/>
    <w:basedOn w:val="Predvolenpsmoodseku"/>
    <w:rsid w:val="00933F57"/>
  </w:style>
  <w:style w:type="character" w:customStyle="1" w:styleId="spellingerror">
    <w:name w:val="spellingerror"/>
    <w:basedOn w:val="Predvolenpsmoodseku"/>
    <w:rsid w:val="00933F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27062">
      <w:bodyDiv w:val="1"/>
      <w:marLeft w:val="0"/>
      <w:marRight w:val="0"/>
      <w:marTop w:val="0"/>
      <w:marBottom w:val="0"/>
      <w:divBdr>
        <w:top w:val="none" w:sz="0" w:space="0" w:color="auto"/>
        <w:left w:val="none" w:sz="0" w:space="0" w:color="auto"/>
        <w:bottom w:val="none" w:sz="0" w:space="0" w:color="auto"/>
        <w:right w:val="none" w:sz="0" w:space="0" w:color="auto"/>
      </w:divBdr>
    </w:div>
    <w:div w:id="68699152">
      <w:bodyDiv w:val="1"/>
      <w:marLeft w:val="0"/>
      <w:marRight w:val="0"/>
      <w:marTop w:val="0"/>
      <w:marBottom w:val="0"/>
      <w:divBdr>
        <w:top w:val="none" w:sz="0" w:space="0" w:color="auto"/>
        <w:left w:val="none" w:sz="0" w:space="0" w:color="auto"/>
        <w:bottom w:val="none" w:sz="0" w:space="0" w:color="auto"/>
        <w:right w:val="none" w:sz="0" w:space="0" w:color="auto"/>
      </w:divBdr>
    </w:div>
    <w:div w:id="70397127">
      <w:bodyDiv w:val="1"/>
      <w:marLeft w:val="0"/>
      <w:marRight w:val="0"/>
      <w:marTop w:val="0"/>
      <w:marBottom w:val="0"/>
      <w:divBdr>
        <w:top w:val="none" w:sz="0" w:space="0" w:color="auto"/>
        <w:left w:val="none" w:sz="0" w:space="0" w:color="auto"/>
        <w:bottom w:val="none" w:sz="0" w:space="0" w:color="auto"/>
        <w:right w:val="none" w:sz="0" w:space="0" w:color="auto"/>
      </w:divBdr>
    </w:div>
    <w:div w:id="110318331">
      <w:bodyDiv w:val="1"/>
      <w:marLeft w:val="0"/>
      <w:marRight w:val="0"/>
      <w:marTop w:val="0"/>
      <w:marBottom w:val="0"/>
      <w:divBdr>
        <w:top w:val="none" w:sz="0" w:space="0" w:color="auto"/>
        <w:left w:val="none" w:sz="0" w:space="0" w:color="auto"/>
        <w:bottom w:val="none" w:sz="0" w:space="0" w:color="auto"/>
        <w:right w:val="none" w:sz="0" w:space="0" w:color="auto"/>
      </w:divBdr>
    </w:div>
    <w:div w:id="139467217">
      <w:bodyDiv w:val="1"/>
      <w:marLeft w:val="0"/>
      <w:marRight w:val="0"/>
      <w:marTop w:val="0"/>
      <w:marBottom w:val="0"/>
      <w:divBdr>
        <w:top w:val="none" w:sz="0" w:space="0" w:color="auto"/>
        <w:left w:val="none" w:sz="0" w:space="0" w:color="auto"/>
        <w:bottom w:val="none" w:sz="0" w:space="0" w:color="auto"/>
        <w:right w:val="none" w:sz="0" w:space="0" w:color="auto"/>
      </w:divBdr>
    </w:div>
    <w:div w:id="177932784">
      <w:bodyDiv w:val="1"/>
      <w:marLeft w:val="0"/>
      <w:marRight w:val="0"/>
      <w:marTop w:val="0"/>
      <w:marBottom w:val="0"/>
      <w:divBdr>
        <w:top w:val="none" w:sz="0" w:space="0" w:color="auto"/>
        <w:left w:val="none" w:sz="0" w:space="0" w:color="auto"/>
        <w:bottom w:val="none" w:sz="0" w:space="0" w:color="auto"/>
        <w:right w:val="none" w:sz="0" w:space="0" w:color="auto"/>
      </w:divBdr>
    </w:div>
    <w:div w:id="200636482">
      <w:bodyDiv w:val="1"/>
      <w:marLeft w:val="0"/>
      <w:marRight w:val="0"/>
      <w:marTop w:val="0"/>
      <w:marBottom w:val="0"/>
      <w:divBdr>
        <w:top w:val="none" w:sz="0" w:space="0" w:color="auto"/>
        <w:left w:val="none" w:sz="0" w:space="0" w:color="auto"/>
        <w:bottom w:val="none" w:sz="0" w:space="0" w:color="auto"/>
        <w:right w:val="none" w:sz="0" w:space="0" w:color="auto"/>
      </w:divBdr>
    </w:div>
    <w:div w:id="210507779">
      <w:bodyDiv w:val="1"/>
      <w:marLeft w:val="0"/>
      <w:marRight w:val="0"/>
      <w:marTop w:val="0"/>
      <w:marBottom w:val="0"/>
      <w:divBdr>
        <w:top w:val="none" w:sz="0" w:space="0" w:color="auto"/>
        <w:left w:val="none" w:sz="0" w:space="0" w:color="auto"/>
        <w:bottom w:val="none" w:sz="0" w:space="0" w:color="auto"/>
        <w:right w:val="none" w:sz="0" w:space="0" w:color="auto"/>
      </w:divBdr>
    </w:div>
    <w:div w:id="256600870">
      <w:bodyDiv w:val="1"/>
      <w:marLeft w:val="0"/>
      <w:marRight w:val="0"/>
      <w:marTop w:val="0"/>
      <w:marBottom w:val="0"/>
      <w:divBdr>
        <w:top w:val="none" w:sz="0" w:space="0" w:color="auto"/>
        <w:left w:val="none" w:sz="0" w:space="0" w:color="auto"/>
        <w:bottom w:val="none" w:sz="0" w:space="0" w:color="auto"/>
        <w:right w:val="none" w:sz="0" w:space="0" w:color="auto"/>
      </w:divBdr>
    </w:div>
    <w:div w:id="266546782">
      <w:bodyDiv w:val="1"/>
      <w:marLeft w:val="0"/>
      <w:marRight w:val="0"/>
      <w:marTop w:val="0"/>
      <w:marBottom w:val="0"/>
      <w:divBdr>
        <w:top w:val="none" w:sz="0" w:space="0" w:color="auto"/>
        <w:left w:val="none" w:sz="0" w:space="0" w:color="auto"/>
        <w:bottom w:val="none" w:sz="0" w:space="0" w:color="auto"/>
        <w:right w:val="none" w:sz="0" w:space="0" w:color="auto"/>
      </w:divBdr>
    </w:div>
    <w:div w:id="275452427">
      <w:bodyDiv w:val="1"/>
      <w:marLeft w:val="0"/>
      <w:marRight w:val="0"/>
      <w:marTop w:val="0"/>
      <w:marBottom w:val="0"/>
      <w:divBdr>
        <w:top w:val="none" w:sz="0" w:space="0" w:color="auto"/>
        <w:left w:val="none" w:sz="0" w:space="0" w:color="auto"/>
        <w:bottom w:val="none" w:sz="0" w:space="0" w:color="auto"/>
        <w:right w:val="none" w:sz="0" w:space="0" w:color="auto"/>
      </w:divBdr>
    </w:div>
    <w:div w:id="402022890">
      <w:bodyDiv w:val="1"/>
      <w:marLeft w:val="0"/>
      <w:marRight w:val="0"/>
      <w:marTop w:val="0"/>
      <w:marBottom w:val="0"/>
      <w:divBdr>
        <w:top w:val="none" w:sz="0" w:space="0" w:color="auto"/>
        <w:left w:val="none" w:sz="0" w:space="0" w:color="auto"/>
        <w:bottom w:val="none" w:sz="0" w:space="0" w:color="auto"/>
        <w:right w:val="none" w:sz="0" w:space="0" w:color="auto"/>
      </w:divBdr>
    </w:div>
    <w:div w:id="454950954">
      <w:bodyDiv w:val="1"/>
      <w:marLeft w:val="0"/>
      <w:marRight w:val="0"/>
      <w:marTop w:val="0"/>
      <w:marBottom w:val="0"/>
      <w:divBdr>
        <w:top w:val="none" w:sz="0" w:space="0" w:color="auto"/>
        <w:left w:val="none" w:sz="0" w:space="0" w:color="auto"/>
        <w:bottom w:val="none" w:sz="0" w:space="0" w:color="auto"/>
        <w:right w:val="none" w:sz="0" w:space="0" w:color="auto"/>
      </w:divBdr>
    </w:div>
    <w:div w:id="601106043">
      <w:bodyDiv w:val="1"/>
      <w:marLeft w:val="0"/>
      <w:marRight w:val="0"/>
      <w:marTop w:val="0"/>
      <w:marBottom w:val="0"/>
      <w:divBdr>
        <w:top w:val="none" w:sz="0" w:space="0" w:color="auto"/>
        <w:left w:val="none" w:sz="0" w:space="0" w:color="auto"/>
        <w:bottom w:val="none" w:sz="0" w:space="0" w:color="auto"/>
        <w:right w:val="none" w:sz="0" w:space="0" w:color="auto"/>
      </w:divBdr>
    </w:div>
    <w:div w:id="665060154">
      <w:bodyDiv w:val="1"/>
      <w:marLeft w:val="0"/>
      <w:marRight w:val="0"/>
      <w:marTop w:val="0"/>
      <w:marBottom w:val="0"/>
      <w:divBdr>
        <w:top w:val="none" w:sz="0" w:space="0" w:color="auto"/>
        <w:left w:val="none" w:sz="0" w:space="0" w:color="auto"/>
        <w:bottom w:val="none" w:sz="0" w:space="0" w:color="auto"/>
        <w:right w:val="none" w:sz="0" w:space="0" w:color="auto"/>
      </w:divBdr>
    </w:div>
    <w:div w:id="687874739">
      <w:bodyDiv w:val="1"/>
      <w:marLeft w:val="0"/>
      <w:marRight w:val="0"/>
      <w:marTop w:val="0"/>
      <w:marBottom w:val="0"/>
      <w:divBdr>
        <w:top w:val="none" w:sz="0" w:space="0" w:color="auto"/>
        <w:left w:val="none" w:sz="0" w:space="0" w:color="auto"/>
        <w:bottom w:val="none" w:sz="0" w:space="0" w:color="auto"/>
        <w:right w:val="none" w:sz="0" w:space="0" w:color="auto"/>
      </w:divBdr>
    </w:div>
    <w:div w:id="732657612">
      <w:bodyDiv w:val="1"/>
      <w:marLeft w:val="0"/>
      <w:marRight w:val="0"/>
      <w:marTop w:val="0"/>
      <w:marBottom w:val="0"/>
      <w:divBdr>
        <w:top w:val="none" w:sz="0" w:space="0" w:color="auto"/>
        <w:left w:val="none" w:sz="0" w:space="0" w:color="auto"/>
        <w:bottom w:val="none" w:sz="0" w:space="0" w:color="auto"/>
        <w:right w:val="none" w:sz="0" w:space="0" w:color="auto"/>
      </w:divBdr>
    </w:div>
    <w:div w:id="736785778">
      <w:bodyDiv w:val="1"/>
      <w:marLeft w:val="0"/>
      <w:marRight w:val="0"/>
      <w:marTop w:val="0"/>
      <w:marBottom w:val="0"/>
      <w:divBdr>
        <w:top w:val="none" w:sz="0" w:space="0" w:color="auto"/>
        <w:left w:val="none" w:sz="0" w:space="0" w:color="auto"/>
        <w:bottom w:val="none" w:sz="0" w:space="0" w:color="auto"/>
        <w:right w:val="none" w:sz="0" w:space="0" w:color="auto"/>
      </w:divBdr>
    </w:div>
    <w:div w:id="754399989">
      <w:bodyDiv w:val="1"/>
      <w:marLeft w:val="0"/>
      <w:marRight w:val="0"/>
      <w:marTop w:val="0"/>
      <w:marBottom w:val="0"/>
      <w:divBdr>
        <w:top w:val="none" w:sz="0" w:space="0" w:color="auto"/>
        <w:left w:val="none" w:sz="0" w:space="0" w:color="auto"/>
        <w:bottom w:val="none" w:sz="0" w:space="0" w:color="auto"/>
        <w:right w:val="none" w:sz="0" w:space="0" w:color="auto"/>
      </w:divBdr>
    </w:div>
    <w:div w:id="768309186">
      <w:bodyDiv w:val="1"/>
      <w:marLeft w:val="0"/>
      <w:marRight w:val="0"/>
      <w:marTop w:val="0"/>
      <w:marBottom w:val="0"/>
      <w:divBdr>
        <w:top w:val="none" w:sz="0" w:space="0" w:color="auto"/>
        <w:left w:val="none" w:sz="0" w:space="0" w:color="auto"/>
        <w:bottom w:val="none" w:sz="0" w:space="0" w:color="auto"/>
        <w:right w:val="none" w:sz="0" w:space="0" w:color="auto"/>
      </w:divBdr>
    </w:div>
    <w:div w:id="798375835">
      <w:bodyDiv w:val="1"/>
      <w:marLeft w:val="0"/>
      <w:marRight w:val="0"/>
      <w:marTop w:val="0"/>
      <w:marBottom w:val="0"/>
      <w:divBdr>
        <w:top w:val="none" w:sz="0" w:space="0" w:color="auto"/>
        <w:left w:val="none" w:sz="0" w:space="0" w:color="auto"/>
        <w:bottom w:val="none" w:sz="0" w:space="0" w:color="auto"/>
        <w:right w:val="none" w:sz="0" w:space="0" w:color="auto"/>
      </w:divBdr>
    </w:div>
    <w:div w:id="831987999">
      <w:bodyDiv w:val="1"/>
      <w:marLeft w:val="0"/>
      <w:marRight w:val="0"/>
      <w:marTop w:val="0"/>
      <w:marBottom w:val="0"/>
      <w:divBdr>
        <w:top w:val="none" w:sz="0" w:space="0" w:color="auto"/>
        <w:left w:val="none" w:sz="0" w:space="0" w:color="auto"/>
        <w:bottom w:val="none" w:sz="0" w:space="0" w:color="auto"/>
        <w:right w:val="none" w:sz="0" w:space="0" w:color="auto"/>
      </w:divBdr>
    </w:div>
    <w:div w:id="868030793">
      <w:bodyDiv w:val="1"/>
      <w:marLeft w:val="0"/>
      <w:marRight w:val="0"/>
      <w:marTop w:val="0"/>
      <w:marBottom w:val="0"/>
      <w:divBdr>
        <w:top w:val="none" w:sz="0" w:space="0" w:color="auto"/>
        <w:left w:val="none" w:sz="0" w:space="0" w:color="auto"/>
        <w:bottom w:val="none" w:sz="0" w:space="0" w:color="auto"/>
        <w:right w:val="none" w:sz="0" w:space="0" w:color="auto"/>
      </w:divBdr>
    </w:div>
    <w:div w:id="898706380">
      <w:bodyDiv w:val="1"/>
      <w:marLeft w:val="0"/>
      <w:marRight w:val="0"/>
      <w:marTop w:val="0"/>
      <w:marBottom w:val="0"/>
      <w:divBdr>
        <w:top w:val="none" w:sz="0" w:space="0" w:color="auto"/>
        <w:left w:val="none" w:sz="0" w:space="0" w:color="auto"/>
        <w:bottom w:val="none" w:sz="0" w:space="0" w:color="auto"/>
        <w:right w:val="none" w:sz="0" w:space="0" w:color="auto"/>
      </w:divBdr>
    </w:div>
    <w:div w:id="915700235">
      <w:bodyDiv w:val="1"/>
      <w:marLeft w:val="0"/>
      <w:marRight w:val="0"/>
      <w:marTop w:val="0"/>
      <w:marBottom w:val="0"/>
      <w:divBdr>
        <w:top w:val="none" w:sz="0" w:space="0" w:color="auto"/>
        <w:left w:val="none" w:sz="0" w:space="0" w:color="auto"/>
        <w:bottom w:val="none" w:sz="0" w:space="0" w:color="auto"/>
        <w:right w:val="none" w:sz="0" w:space="0" w:color="auto"/>
      </w:divBdr>
    </w:div>
    <w:div w:id="926420169">
      <w:bodyDiv w:val="1"/>
      <w:marLeft w:val="0"/>
      <w:marRight w:val="0"/>
      <w:marTop w:val="0"/>
      <w:marBottom w:val="0"/>
      <w:divBdr>
        <w:top w:val="none" w:sz="0" w:space="0" w:color="auto"/>
        <w:left w:val="none" w:sz="0" w:space="0" w:color="auto"/>
        <w:bottom w:val="none" w:sz="0" w:space="0" w:color="auto"/>
        <w:right w:val="none" w:sz="0" w:space="0" w:color="auto"/>
      </w:divBdr>
    </w:div>
    <w:div w:id="1023166644">
      <w:bodyDiv w:val="1"/>
      <w:marLeft w:val="0"/>
      <w:marRight w:val="0"/>
      <w:marTop w:val="0"/>
      <w:marBottom w:val="0"/>
      <w:divBdr>
        <w:top w:val="none" w:sz="0" w:space="0" w:color="auto"/>
        <w:left w:val="none" w:sz="0" w:space="0" w:color="auto"/>
        <w:bottom w:val="none" w:sz="0" w:space="0" w:color="auto"/>
        <w:right w:val="none" w:sz="0" w:space="0" w:color="auto"/>
      </w:divBdr>
    </w:div>
    <w:div w:id="1062942335">
      <w:bodyDiv w:val="1"/>
      <w:marLeft w:val="0"/>
      <w:marRight w:val="0"/>
      <w:marTop w:val="0"/>
      <w:marBottom w:val="0"/>
      <w:divBdr>
        <w:top w:val="none" w:sz="0" w:space="0" w:color="auto"/>
        <w:left w:val="none" w:sz="0" w:space="0" w:color="auto"/>
        <w:bottom w:val="none" w:sz="0" w:space="0" w:color="auto"/>
        <w:right w:val="none" w:sz="0" w:space="0" w:color="auto"/>
      </w:divBdr>
    </w:div>
    <w:div w:id="1082138128">
      <w:bodyDiv w:val="1"/>
      <w:marLeft w:val="0"/>
      <w:marRight w:val="0"/>
      <w:marTop w:val="0"/>
      <w:marBottom w:val="0"/>
      <w:divBdr>
        <w:top w:val="none" w:sz="0" w:space="0" w:color="auto"/>
        <w:left w:val="none" w:sz="0" w:space="0" w:color="auto"/>
        <w:bottom w:val="none" w:sz="0" w:space="0" w:color="auto"/>
        <w:right w:val="none" w:sz="0" w:space="0" w:color="auto"/>
      </w:divBdr>
    </w:div>
    <w:div w:id="1102333743">
      <w:bodyDiv w:val="1"/>
      <w:marLeft w:val="0"/>
      <w:marRight w:val="0"/>
      <w:marTop w:val="0"/>
      <w:marBottom w:val="0"/>
      <w:divBdr>
        <w:top w:val="none" w:sz="0" w:space="0" w:color="auto"/>
        <w:left w:val="none" w:sz="0" w:space="0" w:color="auto"/>
        <w:bottom w:val="none" w:sz="0" w:space="0" w:color="auto"/>
        <w:right w:val="none" w:sz="0" w:space="0" w:color="auto"/>
      </w:divBdr>
    </w:div>
    <w:div w:id="1137261378">
      <w:bodyDiv w:val="1"/>
      <w:marLeft w:val="0"/>
      <w:marRight w:val="0"/>
      <w:marTop w:val="0"/>
      <w:marBottom w:val="0"/>
      <w:divBdr>
        <w:top w:val="none" w:sz="0" w:space="0" w:color="auto"/>
        <w:left w:val="none" w:sz="0" w:space="0" w:color="auto"/>
        <w:bottom w:val="none" w:sz="0" w:space="0" w:color="auto"/>
        <w:right w:val="none" w:sz="0" w:space="0" w:color="auto"/>
      </w:divBdr>
    </w:div>
    <w:div w:id="1138497137">
      <w:bodyDiv w:val="1"/>
      <w:marLeft w:val="0"/>
      <w:marRight w:val="0"/>
      <w:marTop w:val="0"/>
      <w:marBottom w:val="0"/>
      <w:divBdr>
        <w:top w:val="none" w:sz="0" w:space="0" w:color="auto"/>
        <w:left w:val="none" w:sz="0" w:space="0" w:color="auto"/>
        <w:bottom w:val="none" w:sz="0" w:space="0" w:color="auto"/>
        <w:right w:val="none" w:sz="0" w:space="0" w:color="auto"/>
      </w:divBdr>
    </w:div>
    <w:div w:id="1175263360">
      <w:bodyDiv w:val="1"/>
      <w:marLeft w:val="0"/>
      <w:marRight w:val="0"/>
      <w:marTop w:val="0"/>
      <w:marBottom w:val="0"/>
      <w:divBdr>
        <w:top w:val="none" w:sz="0" w:space="0" w:color="auto"/>
        <w:left w:val="none" w:sz="0" w:space="0" w:color="auto"/>
        <w:bottom w:val="none" w:sz="0" w:space="0" w:color="auto"/>
        <w:right w:val="none" w:sz="0" w:space="0" w:color="auto"/>
      </w:divBdr>
    </w:div>
    <w:div w:id="1201745762">
      <w:bodyDiv w:val="1"/>
      <w:marLeft w:val="0"/>
      <w:marRight w:val="0"/>
      <w:marTop w:val="0"/>
      <w:marBottom w:val="0"/>
      <w:divBdr>
        <w:top w:val="none" w:sz="0" w:space="0" w:color="auto"/>
        <w:left w:val="none" w:sz="0" w:space="0" w:color="auto"/>
        <w:bottom w:val="none" w:sz="0" w:space="0" w:color="auto"/>
        <w:right w:val="none" w:sz="0" w:space="0" w:color="auto"/>
      </w:divBdr>
    </w:div>
    <w:div w:id="1211919869">
      <w:bodyDiv w:val="1"/>
      <w:marLeft w:val="0"/>
      <w:marRight w:val="0"/>
      <w:marTop w:val="0"/>
      <w:marBottom w:val="0"/>
      <w:divBdr>
        <w:top w:val="none" w:sz="0" w:space="0" w:color="auto"/>
        <w:left w:val="none" w:sz="0" w:space="0" w:color="auto"/>
        <w:bottom w:val="none" w:sz="0" w:space="0" w:color="auto"/>
        <w:right w:val="none" w:sz="0" w:space="0" w:color="auto"/>
      </w:divBdr>
    </w:div>
    <w:div w:id="1217661619">
      <w:bodyDiv w:val="1"/>
      <w:marLeft w:val="0"/>
      <w:marRight w:val="0"/>
      <w:marTop w:val="0"/>
      <w:marBottom w:val="0"/>
      <w:divBdr>
        <w:top w:val="none" w:sz="0" w:space="0" w:color="auto"/>
        <w:left w:val="none" w:sz="0" w:space="0" w:color="auto"/>
        <w:bottom w:val="none" w:sz="0" w:space="0" w:color="auto"/>
        <w:right w:val="none" w:sz="0" w:space="0" w:color="auto"/>
      </w:divBdr>
    </w:div>
    <w:div w:id="1237863997">
      <w:bodyDiv w:val="1"/>
      <w:marLeft w:val="0"/>
      <w:marRight w:val="0"/>
      <w:marTop w:val="0"/>
      <w:marBottom w:val="0"/>
      <w:divBdr>
        <w:top w:val="none" w:sz="0" w:space="0" w:color="auto"/>
        <w:left w:val="none" w:sz="0" w:space="0" w:color="auto"/>
        <w:bottom w:val="none" w:sz="0" w:space="0" w:color="auto"/>
        <w:right w:val="none" w:sz="0" w:space="0" w:color="auto"/>
      </w:divBdr>
    </w:div>
    <w:div w:id="1247374680">
      <w:bodyDiv w:val="1"/>
      <w:marLeft w:val="0"/>
      <w:marRight w:val="0"/>
      <w:marTop w:val="0"/>
      <w:marBottom w:val="0"/>
      <w:divBdr>
        <w:top w:val="none" w:sz="0" w:space="0" w:color="auto"/>
        <w:left w:val="none" w:sz="0" w:space="0" w:color="auto"/>
        <w:bottom w:val="none" w:sz="0" w:space="0" w:color="auto"/>
        <w:right w:val="none" w:sz="0" w:space="0" w:color="auto"/>
      </w:divBdr>
    </w:div>
    <w:div w:id="1256593760">
      <w:bodyDiv w:val="1"/>
      <w:marLeft w:val="0"/>
      <w:marRight w:val="0"/>
      <w:marTop w:val="0"/>
      <w:marBottom w:val="0"/>
      <w:divBdr>
        <w:top w:val="none" w:sz="0" w:space="0" w:color="auto"/>
        <w:left w:val="none" w:sz="0" w:space="0" w:color="auto"/>
        <w:bottom w:val="none" w:sz="0" w:space="0" w:color="auto"/>
        <w:right w:val="none" w:sz="0" w:space="0" w:color="auto"/>
      </w:divBdr>
    </w:div>
    <w:div w:id="1268587491">
      <w:bodyDiv w:val="1"/>
      <w:marLeft w:val="0"/>
      <w:marRight w:val="0"/>
      <w:marTop w:val="0"/>
      <w:marBottom w:val="0"/>
      <w:divBdr>
        <w:top w:val="none" w:sz="0" w:space="0" w:color="auto"/>
        <w:left w:val="none" w:sz="0" w:space="0" w:color="auto"/>
        <w:bottom w:val="none" w:sz="0" w:space="0" w:color="auto"/>
        <w:right w:val="none" w:sz="0" w:space="0" w:color="auto"/>
      </w:divBdr>
    </w:div>
    <w:div w:id="1296453353">
      <w:bodyDiv w:val="1"/>
      <w:marLeft w:val="0"/>
      <w:marRight w:val="0"/>
      <w:marTop w:val="0"/>
      <w:marBottom w:val="0"/>
      <w:divBdr>
        <w:top w:val="none" w:sz="0" w:space="0" w:color="auto"/>
        <w:left w:val="none" w:sz="0" w:space="0" w:color="auto"/>
        <w:bottom w:val="none" w:sz="0" w:space="0" w:color="auto"/>
        <w:right w:val="none" w:sz="0" w:space="0" w:color="auto"/>
      </w:divBdr>
    </w:div>
    <w:div w:id="1316639188">
      <w:bodyDiv w:val="1"/>
      <w:marLeft w:val="0"/>
      <w:marRight w:val="0"/>
      <w:marTop w:val="0"/>
      <w:marBottom w:val="0"/>
      <w:divBdr>
        <w:top w:val="none" w:sz="0" w:space="0" w:color="auto"/>
        <w:left w:val="none" w:sz="0" w:space="0" w:color="auto"/>
        <w:bottom w:val="none" w:sz="0" w:space="0" w:color="auto"/>
        <w:right w:val="none" w:sz="0" w:space="0" w:color="auto"/>
      </w:divBdr>
    </w:div>
    <w:div w:id="1321693912">
      <w:bodyDiv w:val="1"/>
      <w:marLeft w:val="0"/>
      <w:marRight w:val="0"/>
      <w:marTop w:val="0"/>
      <w:marBottom w:val="0"/>
      <w:divBdr>
        <w:top w:val="none" w:sz="0" w:space="0" w:color="auto"/>
        <w:left w:val="none" w:sz="0" w:space="0" w:color="auto"/>
        <w:bottom w:val="none" w:sz="0" w:space="0" w:color="auto"/>
        <w:right w:val="none" w:sz="0" w:space="0" w:color="auto"/>
      </w:divBdr>
    </w:div>
    <w:div w:id="1349480326">
      <w:bodyDiv w:val="1"/>
      <w:marLeft w:val="0"/>
      <w:marRight w:val="0"/>
      <w:marTop w:val="0"/>
      <w:marBottom w:val="0"/>
      <w:divBdr>
        <w:top w:val="none" w:sz="0" w:space="0" w:color="auto"/>
        <w:left w:val="none" w:sz="0" w:space="0" w:color="auto"/>
        <w:bottom w:val="none" w:sz="0" w:space="0" w:color="auto"/>
        <w:right w:val="none" w:sz="0" w:space="0" w:color="auto"/>
      </w:divBdr>
    </w:div>
    <w:div w:id="1453286228">
      <w:bodyDiv w:val="1"/>
      <w:marLeft w:val="0"/>
      <w:marRight w:val="0"/>
      <w:marTop w:val="0"/>
      <w:marBottom w:val="0"/>
      <w:divBdr>
        <w:top w:val="none" w:sz="0" w:space="0" w:color="auto"/>
        <w:left w:val="none" w:sz="0" w:space="0" w:color="auto"/>
        <w:bottom w:val="none" w:sz="0" w:space="0" w:color="auto"/>
        <w:right w:val="none" w:sz="0" w:space="0" w:color="auto"/>
      </w:divBdr>
    </w:div>
    <w:div w:id="1468159381">
      <w:bodyDiv w:val="1"/>
      <w:marLeft w:val="0"/>
      <w:marRight w:val="0"/>
      <w:marTop w:val="0"/>
      <w:marBottom w:val="0"/>
      <w:divBdr>
        <w:top w:val="none" w:sz="0" w:space="0" w:color="auto"/>
        <w:left w:val="none" w:sz="0" w:space="0" w:color="auto"/>
        <w:bottom w:val="none" w:sz="0" w:space="0" w:color="auto"/>
        <w:right w:val="none" w:sz="0" w:space="0" w:color="auto"/>
      </w:divBdr>
    </w:div>
    <w:div w:id="1502506190">
      <w:bodyDiv w:val="1"/>
      <w:marLeft w:val="0"/>
      <w:marRight w:val="0"/>
      <w:marTop w:val="0"/>
      <w:marBottom w:val="0"/>
      <w:divBdr>
        <w:top w:val="none" w:sz="0" w:space="0" w:color="auto"/>
        <w:left w:val="none" w:sz="0" w:space="0" w:color="auto"/>
        <w:bottom w:val="none" w:sz="0" w:space="0" w:color="auto"/>
        <w:right w:val="none" w:sz="0" w:space="0" w:color="auto"/>
      </w:divBdr>
    </w:div>
    <w:div w:id="1513564511">
      <w:bodyDiv w:val="1"/>
      <w:marLeft w:val="0"/>
      <w:marRight w:val="0"/>
      <w:marTop w:val="0"/>
      <w:marBottom w:val="0"/>
      <w:divBdr>
        <w:top w:val="none" w:sz="0" w:space="0" w:color="auto"/>
        <w:left w:val="none" w:sz="0" w:space="0" w:color="auto"/>
        <w:bottom w:val="none" w:sz="0" w:space="0" w:color="auto"/>
        <w:right w:val="none" w:sz="0" w:space="0" w:color="auto"/>
      </w:divBdr>
    </w:div>
    <w:div w:id="1543251379">
      <w:bodyDiv w:val="1"/>
      <w:marLeft w:val="0"/>
      <w:marRight w:val="0"/>
      <w:marTop w:val="0"/>
      <w:marBottom w:val="0"/>
      <w:divBdr>
        <w:top w:val="none" w:sz="0" w:space="0" w:color="auto"/>
        <w:left w:val="none" w:sz="0" w:space="0" w:color="auto"/>
        <w:bottom w:val="none" w:sz="0" w:space="0" w:color="auto"/>
        <w:right w:val="none" w:sz="0" w:space="0" w:color="auto"/>
      </w:divBdr>
    </w:div>
    <w:div w:id="1547911397">
      <w:bodyDiv w:val="1"/>
      <w:marLeft w:val="0"/>
      <w:marRight w:val="0"/>
      <w:marTop w:val="0"/>
      <w:marBottom w:val="0"/>
      <w:divBdr>
        <w:top w:val="none" w:sz="0" w:space="0" w:color="auto"/>
        <w:left w:val="none" w:sz="0" w:space="0" w:color="auto"/>
        <w:bottom w:val="none" w:sz="0" w:space="0" w:color="auto"/>
        <w:right w:val="none" w:sz="0" w:space="0" w:color="auto"/>
      </w:divBdr>
    </w:div>
    <w:div w:id="1568371819">
      <w:bodyDiv w:val="1"/>
      <w:marLeft w:val="0"/>
      <w:marRight w:val="0"/>
      <w:marTop w:val="0"/>
      <w:marBottom w:val="0"/>
      <w:divBdr>
        <w:top w:val="none" w:sz="0" w:space="0" w:color="auto"/>
        <w:left w:val="none" w:sz="0" w:space="0" w:color="auto"/>
        <w:bottom w:val="none" w:sz="0" w:space="0" w:color="auto"/>
        <w:right w:val="none" w:sz="0" w:space="0" w:color="auto"/>
      </w:divBdr>
    </w:div>
    <w:div w:id="1587956453">
      <w:bodyDiv w:val="1"/>
      <w:marLeft w:val="0"/>
      <w:marRight w:val="0"/>
      <w:marTop w:val="0"/>
      <w:marBottom w:val="0"/>
      <w:divBdr>
        <w:top w:val="none" w:sz="0" w:space="0" w:color="auto"/>
        <w:left w:val="none" w:sz="0" w:space="0" w:color="auto"/>
        <w:bottom w:val="none" w:sz="0" w:space="0" w:color="auto"/>
        <w:right w:val="none" w:sz="0" w:space="0" w:color="auto"/>
      </w:divBdr>
    </w:div>
    <w:div w:id="1769766536">
      <w:bodyDiv w:val="1"/>
      <w:marLeft w:val="0"/>
      <w:marRight w:val="0"/>
      <w:marTop w:val="0"/>
      <w:marBottom w:val="0"/>
      <w:divBdr>
        <w:top w:val="none" w:sz="0" w:space="0" w:color="auto"/>
        <w:left w:val="none" w:sz="0" w:space="0" w:color="auto"/>
        <w:bottom w:val="none" w:sz="0" w:space="0" w:color="auto"/>
        <w:right w:val="none" w:sz="0" w:space="0" w:color="auto"/>
      </w:divBdr>
    </w:div>
    <w:div w:id="1802385063">
      <w:bodyDiv w:val="1"/>
      <w:marLeft w:val="0"/>
      <w:marRight w:val="0"/>
      <w:marTop w:val="0"/>
      <w:marBottom w:val="0"/>
      <w:divBdr>
        <w:top w:val="none" w:sz="0" w:space="0" w:color="auto"/>
        <w:left w:val="none" w:sz="0" w:space="0" w:color="auto"/>
        <w:bottom w:val="none" w:sz="0" w:space="0" w:color="auto"/>
        <w:right w:val="none" w:sz="0" w:space="0" w:color="auto"/>
      </w:divBdr>
    </w:div>
    <w:div w:id="1815175894">
      <w:bodyDiv w:val="1"/>
      <w:marLeft w:val="0"/>
      <w:marRight w:val="0"/>
      <w:marTop w:val="0"/>
      <w:marBottom w:val="0"/>
      <w:divBdr>
        <w:top w:val="none" w:sz="0" w:space="0" w:color="auto"/>
        <w:left w:val="none" w:sz="0" w:space="0" w:color="auto"/>
        <w:bottom w:val="none" w:sz="0" w:space="0" w:color="auto"/>
        <w:right w:val="none" w:sz="0" w:space="0" w:color="auto"/>
      </w:divBdr>
    </w:div>
    <w:div w:id="1888760032">
      <w:bodyDiv w:val="1"/>
      <w:marLeft w:val="0"/>
      <w:marRight w:val="0"/>
      <w:marTop w:val="0"/>
      <w:marBottom w:val="0"/>
      <w:divBdr>
        <w:top w:val="none" w:sz="0" w:space="0" w:color="auto"/>
        <w:left w:val="none" w:sz="0" w:space="0" w:color="auto"/>
        <w:bottom w:val="none" w:sz="0" w:space="0" w:color="auto"/>
        <w:right w:val="none" w:sz="0" w:space="0" w:color="auto"/>
      </w:divBdr>
    </w:div>
    <w:div w:id="1923293972">
      <w:bodyDiv w:val="1"/>
      <w:marLeft w:val="0"/>
      <w:marRight w:val="0"/>
      <w:marTop w:val="0"/>
      <w:marBottom w:val="0"/>
      <w:divBdr>
        <w:top w:val="none" w:sz="0" w:space="0" w:color="auto"/>
        <w:left w:val="none" w:sz="0" w:space="0" w:color="auto"/>
        <w:bottom w:val="none" w:sz="0" w:space="0" w:color="auto"/>
        <w:right w:val="none" w:sz="0" w:space="0" w:color="auto"/>
      </w:divBdr>
    </w:div>
    <w:div w:id="1940016384">
      <w:bodyDiv w:val="1"/>
      <w:marLeft w:val="0"/>
      <w:marRight w:val="0"/>
      <w:marTop w:val="0"/>
      <w:marBottom w:val="0"/>
      <w:divBdr>
        <w:top w:val="none" w:sz="0" w:space="0" w:color="auto"/>
        <w:left w:val="none" w:sz="0" w:space="0" w:color="auto"/>
        <w:bottom w:val="none" w:sz="0" w:space="0" w:color="auto"/>
        <w:right w:val="none" w:sz="0" w:space="0" w:color="auto"/>
      </w:divBdr>
    </w:div>
    <w:div w:id="1964652249">
      <w:bodyDiv w:val="1"/>
      <w:marLeft w:val="0"/>
      <w:marRight w:val="0"/>
      <w:marTop w:val="0"/>
      <w:marBottom w:val="0"/>
      <w:divBdr>
        <w:top w:val="none" w:sz="0" w:space="0" w:color="auto"/>
        <w:left w:val="none" w:sz="0" w:space="0" w:color="auto"/>
        <w:bottom w:val="none" w:sz="0" w:space="0" w:color="auto"/>
        <w:right w:val="none" w:sz="0" w:space="0" w:color="auto"/>
      </w:divBdr>
    </w:div>
    <w:div w:id="2015525624">
      <w:bodyDiv w:val="1"/>
      <w:marLeft w:val="0"/>
      <w:marRight w:val="0"/>
      <w:marTop w:val="0"/>
      <w:marBottom w:val="0"/>
      <w:divBdr>
        <w:top w:val="none" w:sz="0" w:space="0" w:color="auto"/>
        <w:left w:val="none" w:sz="0" w:space="0" w:color="auto"/>
        <w:bottom w:val="none" w:sz="0" w:space="0" w:color="auto"/>
        <w:right w:val="none" w:sz="0" w:space="0" w:color="auto"/>
      </w:divBdr>
    </w:div>
    <w:div w:id="2021202614">
      <w:bodyDiv w:val="1"/>
      <w:marLeft w:val="0"/>
      <w:marRight w:val="0"/>
      <w:marTop w:val="0"/>
      <w:marBottom w:val="0"/>
      <w:divBdr>
        <w:top w:val="none" w:sz="0" w:space="0" w:color="auto"/>
        <w:left w:val="none" w:sz="0" w:space="0" w:color="auto"/>
        <w:bottom w:val="none" w:sz="0" w:space="0" w:color="auto"/>
        <w:right w:val="none" w:sz="0" w:space="0" w:color="auto"/>
      </w:divBdr>
    </w:div>
    <w:div w:id="206301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467F35-B4EA-4344-BB8E-F432AE292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2880</Words>
  <Characters>16419</Characters>
  <Application>Microsoft Office Word</Application>
  <DocSecurity>0</DocSecurity>
  <Lines>136</Lines>
  <Paragraphs>38</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MINISTERSTVO FINANCIÍ SLOVENSKEJ REPUBLIKY</vt:lpstr>
    </vt:vector>
  </TitlesOfParts>
  <Company>MVSR</Company>
  <LinksUpToDate>false</LinksUpToDate>
  <CharactersWithSpaces>19261</CharactersWithSpaces>
  <SharedDoc>false</SharedDoc>
  <HLinks>
    <vt:vector size="6" baseType="variant">
      <vt:variant>
        <vt:i4>4456543</vt:i4>
      </vt:variant>
      <vt:variant>
        <vt:i4>0</vt:i4>
      </vt:variant>
      <vt:variant>
        <vt:i4>0</vt:i4>
      </vt:variant>
      <vt:variant>
        <vt:i4>5</vt:i4>
      </vt:variant>
      <vt:variant>
        <vt:lpwstr>http://support.proe.biz/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 Kuběnková</dc:creator>
  <cp:lastModifiedBy>Jozef Kubinec</cp:lastModifiedBy>
  <cp:revision>5</cp:revision>
  <cp:lastPrinted>2016-09-09T08:04:00Z</cp:lastPrinted>
  <dcterms:created xsi:type="dcterms:W3CDTF">2022-11-14T16:35:00Z</dcterms:created>
  <dcterms:modified xsi:type="dcterms:W3CDTF">2022-11-14T18:34:00Z</dcterms:modified>
</cp:coreProperties>
</file>